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2FA287" w14:textId="77777777" w:rsidR="00384657" w:rsidRDefault="00384657" w:rsidP="00A17F94">
      <w:pPr>
        <w:spacing w:after="120" w:line="240" w:lineRule="auto"/>
        <w:jc w:val="both"/>
        <w:rPr>
          <w:rFonts w:cs="Calibri"/>
          <w:vertAlign w:val="superscript"/>
          <w:lang w:val="ro-RO"/>
        </w:rPr>
      </w:pPr>
    </w:p>
    <w:p w14:paraId="3B7AD688" w14:textId="77777777" w:rsidR="003A1FEB" w:rsidRPr="00774608" w:rsidRDefault="003A1FEB" w:rsidP="00A17F94">
      <w:pPr>
        <w:spacing w:after="120" w:line="240" w:lineRule="auto"/>
        <w:jc w:val="both"/>
        <w:rPr>
          <w:rFonts w:cs="Calibri"/>
          <w:vertAlign w:val="superscript"/>
          <w:lang w:val="ro-RO"/>
        </w:rPr>
      </w:pPr>
    </w:p>
    <w:p w14:paraId="7284EFCD" w14:textId="77777777" w:rsidR="00A828C8" w:rsidRPr="00774608" w:rsidRDefault="00E2007C" w:rsidP="002C441A">
      <w:pPr>
        <w:spacing w:after="120" w:line="240" w:lineRule="auto"/>
        <w:jc w:val="right"/>
        <w:rPr>
          <w:rFonts w:cs="Calibri"/>
          <w:lang w:val="ro-RO"/>
        </w:rPr>
      </w:pPr>
      <w:r w:rsidRPr="00E2007C">
        <w:rPr>
          <w:rFonts w:cs="Calibri"/>
          <w:lang w:val="ro-RO"/>
        </w:rPr>
        <w:t>Anexa la OMIPE nr.....................</w:t>
      </w:r>
    </w:p>
    <w:p w14:paraId="70F087DA" w14:textId="77777777" w:rsidR="00A828C8" w:rsidRPr="00774608" w:rsidRDefault="00A828C8" w:rsidP="00A17F94">
      <w:pPr>
        <w:spacing w:after="120" w:line="240" w:lineRule="auto"/>
        <w:jc w:val="both"/>
        <w:rPr>
          <w:rFonts w:cs="Calibri"/>
          <w:b/>
          <w:color w:val="1F497D"/>
          <w:lang w:val="ro-RO"/>
        </w:rPr>
      </w:pPr>
    </w:p>
    <w:p w14:paraId="5698A41D" w14:textId="77777777" w:rsidR="0092253E" w:rsidRPr="00774608" w:rsidRDefault="0092253E" w:rsidP="00A17F94">
      <w:pPr>
        <w:spacing w:after="120" w:line="240" w:lineRule="auto"/>
        <w:jc w:val="both"/>
        <w:rPr>
          <w:rFonts w:cs="Calibri"/>
          <w:b/>
          <w:color w:val="1F497D"/>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95"/>
      </w:tblGrid>
      <w:tr w:rsidR="00A828C8" w:rsidRPr="00C017F6" w14:paraId="68A139AF" w14:textId="77777777" w:rsidTr="001922EC">
        <w:trPr>
          <w:trHeight w:val="4067"/>
        </w:trPr>
        <w:tc>
          <w:tcPr>
            <w:tcW w:w="9684" w:type="dxa"/>
            <w:shd w:val="clear" w:color="auto" w:fill="BFBFBF"/>
          </w:tcPr>
          <w:p w14:paraId="38DCD85C" w14:textId="77777777" w:rsidR="00A828C8" w:rsidRPr="00774608" w:rsidRDefault="00A828C8" w:rsidP="00A17F94">
            <w:pPr>
              <w:spacing w:after="120" w:line="240" w:lineRule="auto"/>
              <w:jc w:val="both"/>
              <w:rPr>
                <w:rFonts w:cs="Calibri"/>
                <w:b/>
                <w:color w:val="1F497D"/>
                <w:lang w:val="ro-RO"/>
              </w:rPr>
            </w:pPr>
          </w:p>
          <w:p w14:paraId="0B650383" w14:textId="77777777" w:rsidR="00A828C8" w:rsidRPr="00E60B14" w:rsidRDefault="00A828C8" w:rsidP="00A17F94">
            <w:pPr>
              <w:spacing w:after="120" w:line="240" w:lineRule="auto"/>
              <w:jc w:val="center"/>
              <w:rPr>
                <w:rFonts w:cs="Calibri"/>
                <w:b/>
                <w:lang w:val="ro-RO"/>
              </w:rPr>
            </w:pPr>
            <w:r w:rsidRPr="00E60B14">
              <w:rPr>
                <w:rFonts w:cs="Calibri"/>
                <w:b/>
                <w:lang w:val="ro-RO"/>
              </w:rPr>
              <w:t>PROGRAMUL OPERAȚIONAL CAPACITATE ADMINISTRATIVĂ</w:t>
            </w:r>
          </w:p>
          <w:p w14:paraId="3D447402" w14:textId="77777777" w:rsidR="00390A4A" w:rsidRPr="00E60B14" w:rsidRDefault="00390A4A" w:rsidP="00A17F94">
            <w:pPr>
              <w:spacing w:after="120" w:line="240" w:lineRule="auto"/>
              <w:jc w:val="center"/>
              <w:rPr>
                <w:rFonts w:cs="Calibri"/>
                <w:b/>
                <w:lang w:val="ro-RO"/>
              </w:rPr>
            </w:pPr>
            <w:r w:rsidRPr="00E60B14">
              <w:rPr>
                <w:rFonts w:cs="Calibri"/>
                <w:b/>
                <w:lang w:val="ro-RO"/>
              </w:rPr>
              <w:t>2014 - 2020</w:t>
            </w:r>
          </w:p>
          <w:p w14:paraId="06234C25" w14:textId="77777777" w:rsidR="00A828C8" w:rsidRPr="00E60B14" w:rsidRDefault="00A828C8" w:rsidP="00A17F94">
            <w:pPr>
              <w:spacing w:after="120" w:line="240" w:lineRule="auto"/>
              <w:jc w:val="center"/>
              <w:rPr>
                <w:rFonts w:cs="Calibri"/>
                <w:lang w:val="ro-RO"/>
              </w:rPr>
            </w:pPr>
          </w:p>
          <w:p w14:paraId="132CCBA3" w14:textId="77777777" w:rsidR="00A828C8" w:rsidRPr="00E60B14" w:rsidRDefault="00A828C8" w:rsidP="00A17F94">
            <w:pPr>
              <w:spacing w:after="120" w:line="240" w:lineRule="auto"/>
              <w:jc w:val="center"/>
              <w:rPr>
                <w:rFonts w:cs="Calibri"/>
                <w:b/>
                <w:lang w:val="ro-RO"/>
              </w:rPr>
            </w:pPr>
          </w:p>
          <w:p w14:paraId="388CD56D" w14:textId="77777777" w:rsidR="00A828C8" w:rsidRPr="00E60B14" w:rsidRDefault="00A828C8" w:rsidP="00A17F94">
            <w:pPr>
              <w:spacing w:after="120" w:line="240" w:lineRule="auto"/>
              <w:jc w:val="center"/>
              <w:rPr>
                <w:rFonts w:cs="Calibri"/>
                <w:b/>
                <w:lang w:val="ro-RO"/>
              </w:rPr>
            </w:pPr>
            <w:r w:rsidRPr="00E60B14">
              <w:rPr>
                <w:rFonts w:cs="Calibri"/>
                <w:b/>
                <w:lang w:val="ro-RO"/>
              </w:rPr>
              <w:t>GHIDUL SOLICITANTULUI</w:t>
            </w:r>
          </w:p>
          <w:p w14:paraId="0DE48CB2" w14:textId="77777777" w:rsidR="00A828C8" w:rsidRPr="00E60B14" w:rsidRDefault="00A828C8" w:rsidP="00A17F94">
            <w:pPr>
              <w:spacing w:after="120" w:line="240" w:lineRule="auto"/>
              <w:jc w:val="center"/>
              <w:rPr>
                <w:rFonts w:cs="Calibri"/>
                <w:b/>
                <w:lang w:val="ro-RO"/>
              </w:rPr>
            </w:pPr>
          </w:p>
          <w:p w14:paraId="13F630D4" w14:textId="77777777" w:rsidR="00A828C8" w:rsidRPr="00E60B14" w:rsidRDefault="00A828C8" w:rsidP="00A17F94">
            <w:pPr>
              <w:spacing w:after="120" w:line="240" w:lineRule="auto"/>
              <w:jc w:val="center"/>
              <w:rPr>
                <w:rFonts w:cs="Calibri"/>
                <w:b/>
                <w:lang w:val="ro-RO"/>
              </w:rPr>
            </w:pPr>
            <w:r w:rsidRPr="00E60B14">
              <w:rPr>
                <w:rFonts w:cs="Calibri"/>
                <w:b/>
                <w:lang w:val="ro-RO"/>
              </w:rPr>
              <w:t>Cererea de proiecte</w:t>
            </w:r>
            <w:r w:rsidR="00AB7AF4" w:rsidRPr="00E60B14">
              <w:rPr>
                <w:rFonts w:cs="Calibri"/>
                <w:b/>
                <w:lang w:val="ro-RO"/>
              </w:rPr>
              <w:t xml:space="preserve"> </w:t>
            </w:r>
            <w:bookmarkStart w:id="0" w:name="_Hlk66435151"/>
            <w:r w:rsidR="000C18A6" w:rsidRPr="000C18A6">
              <w:rPr>
                <w:rFonts w:cs="Calibri"/>
                <w:b/>
                <w:lang w:val="ro-RO"/>
              </w:rPr>
              <w:t>POCA/</w:t>
            </w:r>
            <w:r w:rsidR="00370581">
              <w:rPr>
                <w:rFonts w:cs="Calibri"/>
                <w:b/>
                <w:lang w:val="ro-RO"/>
              </w:rPr>
              <w:t>1148</w:t>
            </w:r>
            <w:r w:rsidR="000C18A6" w:rsidRPr="000C18A6">
              <w:rPr>
                <w:rFonts w:cs="Calibri"/>
                <w:b/>
                <w:lang w:val="ro-RO"/>
              </w:rPr>
              <w:t>/</w:t>
            </w:r>
            <w:r w:rsidR="00370581">
              <w:rPr>
                <w:rFonts w:cs="Calibri"/>
                <w:b/>
                <w:lang w:val="ro-RO"/>
              </w:rPr>
              <w:t>4</w:t>
            </w:r>
            <w:r w:rsidR="000C18A6" w:rsidRPr="000C18A6">
              <w:rPr>
                <w:rFonts w:cs="Calibri"/>
                <w:b/>
                <w:lang w:val="ro-RO"/>
              </w:rPr>
              <w:t>/</w:t>
            </w:r>
            <w:r w:rsidR="003D7C5B">
              <w:rPr>
                <w:rFonts w:cs="Calibri"/>
                <w:b/>
                <w:lang w:val="ro-RO"/>
              </w:rPr>
              <w:t>1</w:t>
            </w:r>
            <w:r w:rsidR="00AB7AF4" w:rsidRPr="00E60B14">
              <w:rPr>
                <w:rFonts w:cs="Calibri"/>
                <w:b/>
                <w:lang w:val="ro-RO"/>
              </w:rPr>
              <w:t xml:space="preserve"> (</w:t>
            </w:r>
            <w:r w:rsidR="00BB0B0F" w:rsidRPr="00E60B14">
              <w:rPr>
                <w:rFonts w:cs="Calibri"/>
                <w:b/>
                <w:lang w:val="ro-RO"/>
              </w:rPr>
              <w:t>I</w:t>
            </w:r>
            <w:r w:rsidR="00C91302" w:rsidRPr="00E60B14">
              <w:rPr>
                <w:rFonts w:cs="Calibri"/>
                <w:b/>
                <w:lang w:val="ro-RO"/>
              </w:rPr>
              <w:t>P</w:t>
            </w:r>
            <w:r w:rsidR="00EC743B" w:rsidRPr="00E60B14">
              <w:rPr>
                <w:rFonts w:cs="Calibri"/>
                <w:b/>
                <w:lang w:val="ro-RO"/>
              </w:rPr>
              <w:t>2</w:t>
            </w:r>
            <w:r w:rsidR="00370581">
              <w:rPr>
                <w:rFonts w:cs="Calibri"/>
                <w:b/>
                <w:lang w:val="ro-RO"/>
              </w:rPr>
              <w:t>8</w:t>
            </w:r>
            <w:r w:rsidR="00B168A3" w:rsidRPr="00E60B14">
              <w:rPr>
                <w:rFonts w:cs="Calibri"/>
                <w:b/>
                <w:lang w:val="ro-RO"/>
              </w:rPr>
              <w:t>/</w:t>
            </w:r>
            <w:r w:rsidR="007D2408" w:rsidRPr="00E60B14">
              <w:rPr>
                <w:rFonts w:cs="Calibri"/>
                <w:b/>
                <w:lang w:val="ro-RO"/>
              </w:rPr>
              <w:t>20</w:t>
            </w:r>
            <w:r w:rsidR="00174CCC" w:rsidRPr="00E60B14">
              <w:rPr>
                <w:rFonts w:cs="Calibri"/>
                <w:b/>
                <w:lang w:val="ro-RO"/>
              </w:rPr>
              <w:t>2</w:t>
            </w:r>
            <w:r w:rsidR="00A46A18">
              <w:rPr>
                <w:rFonts w:cs="Calibri"/>
                <w:b/>
                <w:lang w:val="ro-RO"/>
              </w:rPr>
              <w:t>3</w:t>
            </w:r>
            <w:r w:rsidR="00AB7AF4" w:rsidRPr="00E60B14">
              <w:rPr>
                <w:rFonts w:cs="Calibri"/>
                <w:b/>
                <w:lang w:val="ro-RO"/>
              </w:rPr>
              <w:t>)</w:t>
            </w:r>
            <w:bookmarkEnd w:id="0"/>
          </w:p>
          <w:p w14:paraId="66BBF647" w14:textId="77777777" w:rsidR="00A828C8" w:rsidRPr="00E60B14" w:rsidRDefault="00A828C8" w:rsidP="00A17F94">
            <w:pPr>
              <w:spacing w:after="120" w:line="240" w:lineRule="auto"/>
              <w:jc w:val="center"/>
              <w:rPr>
                <w:rFonts w:cs="Calibri"/>
                <w:b/>
                <w:lang w:val="ro-RO"/>
              </w:rPr>
            </w:pPr>
          </w:p>
          <w:p w14:paraId="53E3E3A6" w14:textId="77777777" w:rsidR="006D7452" w:rsidRPr="00E60B14" w:rsidRDefault="00370581" w:rsidP="00370581">
            <w:pPr>
              <w:tabs>
                <w:tab w:val="left" w:pos="4630"/>
                <w:tab w:val="center" w:pos="4734"/>
              </w:tabs>
              <w:spacing w:after="120" w:line="240" w:lineRule="auto"/>
              <w:jc w:val="center"/>
              <w:rPr>
                <w:rFonts w:cs="Calibri"/>
                <w:i/>
                <w:lang w:val="ro-RO"/>
              </w:rPr>
            </w:pPr>
            <w:bookmarkStart w:id="1" w:name="_Hlk135036030"/>
            <w:r>
              <w:rPr>
                <w:rFonts w:cs="Calibri"/>
                <w:b/>
                <w:i/>
                <w:lang w:val="ro-RO"/>
              </w:rPr>
              <w:t xml:space="preserve">Măsuri de sprijin pentru categoriile de persoane vulnerabile pentru compensarea prețului la energie </w:t>
            </w:r>
            <w:r w:rsidRPr="00913009">
              <w:rPr>
                <w:rFonts w:cs="Calibri"/>
                <w:b/>
                <w:i/>
                <w:lang w:val="ro-RO"/>
              </w:rPr>
              <w:t xml:space="preserve"> </w:t>
            </w:r>
            <w:bookmarkEnd w:id="1"/>
          </w:p>
        </w:tc>
      </w:tr>
    </w:tbl>
    <w:p w14:paraId="0C2EDB60" w14:textId="77777777" w:rsidR="00815A1C" w:rsidRPr="00E60B14" w:rsidRDefault="00815A1C" w:rsidP="00A17F94">
      <w:pPr>
        <w:spacing w:after="120" w:line="240" w:lineRule="auto"/>
        <w:jc w:val="both"/>
        <w:rPr>
          <w:rFonts w:cs="Calibri"/>
          <w:lang w:val="ro-RO"/>
        </w:rPr>
      </w:pPr>
    </w:p>
    <w:p w14:paraId="7CA29B75" w14:textId="77777777" w:rsidR="003D7C5B" w:rsidRDefault="00C85A45" w:rsidP="003D7C5B">
      <w:pPr>
        <w:spacing w:after="120" w:line="240" w:lineRule="auto"/>
        <w:ind w:right="284"/>
        <w:jc w:val="both"/>
        <w:rPr>
          <w:rFonts w:cs="Calibri"/>
          <w:b/>
          <w:i/>
          <w:lang w:val="ro-RO"/>
        </w:rPr>
      </w:pPr>
      <w:r w:rsidRPr="00E60B14">
        <w:rPr>
          <w:rFonts w:cs="Calibri"/>
          <w:b/>
          <w:lang w:val="ro-RO"/>
        </w:rPr>
        <w:t xml:space="preserve">Obiectivul specific </w:t>
      </w:r>
      <w:r w:rsidR="00370581">
        <w:rPr>
          <w:rFonts w:cs="Calibri"/>
          <w:b/>
          <w:lang w:val="ro-RO"/>
        </w:rPr>
        <w:t>4</w:t>
      </w:r>
      <w:r w:rsidRPr="00E60B14">
        <w:rPr>
          <w:rFonts w:cs="Calibri"/>
          <w:b/>
          <w:lang w:val="ro-RO"/>
        </w:rPr>
        <w:t>.</w:t>
      </w:r>
      <w:r w:rsidR="003D7C5B">
        <w:rPr>
          <w:rFonts w:cs="Calibri"/>
          <w:b/>
          <w:lang w:val="ro-RO"/>
        </w:rPr>
        <w:t>1:</w:t>
      </w:r>
      <w:r w:rsidRPr="00E60B14">
        <w:rPr>
          <w:rFonts w:cs="Calibri"/>
          <w:b/>
          <w:lang w:val="ro-RO"/>
        </w:rPr>
        <w:t xml:space="preserve"> </w:t>
      </w:r>
      <w:r w:rsidR="00370581">
        <w:rPr>
          <w:rFonts w:cs="Calibri"/>
          <w:b/>
          <w:i/>
          <w:lang w:val="ro-RO"/>
        </w:rPr>
        <w:t xml:space="preserve">Măsuri de sprijin pentru categoriile de persoane vulnerabile pentru compensarea prețului la energie </w:t>
      </w:r>
      <w:r w:rsidR="00370581" w:rsidRPr="00913009">
        <w:rPr>
          <w:rFonts w:cs="Calibri"/>
          <w:b/>
          <w:i/>
          <w:lang w:val="ro-RO"/>
        </w:rPr>
        <w:t xml:space="preserve"> </w:t>
      </w:r>
    </w:p>
    <w:p w14:paraId="0532D071" w14:textId="77777777" w:rsidR="00753505" w:rsidRPr="00774608" w:rsidRDefault="00753505" w:rsidP="003D7C5B">
      <w:pPr>
        <w:spacing w:after="120" w:line="240" w:lineRule="auto"/>
        <w:ind w:right="284"/>
        <w:jc w:val="both"/>
        <w:rPr>
          <w:rFonts w:cs="Calibri"/>
          <w:b/>
          <w:i/>
          <w:lang w:val="ro-RO"/>
        </w:rPr>
      </w:pPr>
    </w:p>
    <w:p w14:paraId="09733920" w14:textId="77777777" w:rsidR="004C44EA" w:rsidRDefault="004C44EA" w:rsidP="002A6179">
      <w:pPr>
        <w:rPr>
          <w:rFonts w:cs="Calibri"/>
          <w:lang w:val="ro-RO" w:eastAsia="x-none"/>
        </w:rPr>
      </w:pPr>
    </w:p>
    <w:p w14:paraId="24632B56" w14:textId="77777777" w:rsidR="00D040E3" w:rsidRDefault="00D040E3" w:rsidP="002A6179">
      <w:pPr>
        <w:rPr>
          <w:rFonts w:cs="Calibri"/>
          <w:lang w:val="ro-RO" w:eastAsia="x-none"/>
        </w:rPr>
      </w:pPr>
    </w:p>
    <w:p w14:paraId="0B824A40" w14:textId="77777777" w:rsidR="00D040E3" w:rsidRDefault="00D040E3" w:rsidP="002A6179">
      <w:pPr>
        <w:rPr>
          <w:rFonts w:cs="Calibri"/>
          <w:lang w:val="ro-RO" w:eastAsia="x-none"/>
        </w:rPr>
      </w:pPr>
    </w:p>
    <w:p w14:paraId="20674215" w14:textId="77777777" w:rsidR="00D040E3" w:rsidRDefault="00D040E3" w:rsidP="002A6179">
      <w:pPr>
        <w:rPr>
          <w:rFonts w:cs="Calibri"/>
          <w:lang w:val="ro-RO" w:eastAsia="x-none"/>
        </w:rPr>
      </w:pPr>
    </w:p>
    <w:p w14:paraId="345EE863" w14:textId="77777777" w:rsidR="00D040E3" w:rsidRDefault="00D040E3" w:rsidP="002A6179">
      <w:pPr>
        <w:rPr>
          <w:rFonts w:cs="Calibri"/>
          <w:lang w:val="ro-RO" w:eastAsia="x-none"/>
        </w:rPr>
      </w:pPr>
    </w:p>
    <w:p w14:paraId="3805DFC1" w14:textId="77777777" w:rsidR="00D040E3" w:rsidRDefault="00D040E3" w:rsidP="002A6179">
      <w:pPr>
        <w:rPr>
          <w:rFonts w:cs="Calibri"/>
          <w:lang w:val="ro-RO" w:eastAsia="x-none"/>
        </w:rPr>
      </w:pPr>
    </w:p>
    <w:p w14:paraId="5465B505" w14:textId="77777777" w:rsidR="00D040E3" w:rsidRDefault="00D040E3" w:rsidP="002A6179">
      <w:pPr>
        <w:rPr>
          <w:rFonts w:cs="Calibri"/>
          <w:lang w:val="ro-RO" w:eastAsia="x-none"/>
        </w:rPr>
      </w:pPr>
    </w:p>
    <w:p w14:paraId="5CDE6CB6" w14:textId="77777777" w:rsidR="00B95948" w:rsidRDefault="00B95948" w:rsidP="002A6179">
      <w:pPr>
        <w:rPr>
          <w:rFonts w:cs="Calibri"/>
          <w:lang w:val="ro-RO" w:eastAsia="x-none"/>
        </w:rPr>
      </w:pPr>
    </w:p>
    <w:p w14:paraId="5BFD7189" w14:textId="77777777" w:rsidR="004F786D" w:rsidRDefault="004F786D" w:rsidP="002A6179">
      <w:pPr>
        <w:rPr>
          <w:rFonts w:cs="Calibri"/>
          <w:lang w:val="ro-RO" w:eastAsia="x-none"/>
        </w:rPr>
      </w:pPr>
    </w:p>
    <w:p w14:paraId="24F9726F" w14:textId="77777777" w:rsidR="004F786D" w:rsidRPr="00E60B14" w:rsidRDefault="004F786D" w:rsidP="002A6179">
      <w:pPr>
        <w:rPr>
          <w:rFonts w:cs="Calibri"/>
          <w:lang w:val="ro-RO" w:eastAsia="x-none"/>
        </w:rPr>
      </w:pPr>
    </w:p>
    <w:tbl>
      <w:tblPr>
        <w:tblpPr w:leftFromText="180" w:rightFromText="180" w:vertAnchor="text" w:horzAnchor="margin" w:tblpY="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5"/>
      </w:tblGrid>
      <w:tr w:rsidR="006F7EA2" w:rsidRPr="00C017F6" w:rsidDel="00BB580A" w14:paraId="0EC0A9C9" w14:textId="77777777" w:rsidTr="006F7EA2">
        <w:tc>
          <w:tcPr>
            <w:tcW w:w="9295" w:type="dxa"/>
          </w:tcPr>
          <w:p w14:paraId="10A7C1C0" w14:textId="77777777" w:rsidR="006F7EA2" w:rsidRPr="00456882" w:rsidDel="00BB580A" w:rsidRDefault="006F7EA2" w:rsidP="006F7EA2">
            <w:pPr>
              <w:jc w:val="both"/>
              <w:rPr>
                <w:lang w:val="it-IT"/>
              </w:rPr>
            </w:pPr>
            <w:r w:rsidRPr="00456882" w:rsidDel="00BB580A">
              <w:rPr>
                <w:i/>
                <w:iCs/>
                <w:lang w:val="it-IT"/>
              </w:rPr>
              <w:t>Acest document nu are valoare de act normativ şi nu exonerează solicitanţii de obligația respectării legislaţiei în vigoare la nivel naţional şi european. În caz de contradicție între prevederile prezentului ghid al solicitantului și prevederile legislației în vigoare, acestea din urmă prevalează</w:t>
            </w:r>
          </w:p>
        </w:tc>
      </w:tr>
    </w:tbl>
    <w:p w14:paraId="103E3EFE" w14:textId="77777777" w:rsidR="00A15220" w:rsidRPr="00E60B14" w:rsidRDefault="00A15220" w:rsidP="00B76B55">
      <w:pPr>
        <w:jc w:val="center"/>
        <w:rPr>
          <w:rFonts w:cs="Calibri"/>
          <w:lang w:val="ro-RO" w:eastAsia="x-none"/>
        </w:rPr>
      </w:pPr>
    </w:p>
    <w:p w14:paraId="3F0347E0" w14:textId="77777777" w:rsidR="00F17A67" w:rsidRPr="00E60B14" w:rsidRDefault="00F17A67" w:rsidP="00F13955">
      <w:pPr>
        <w:rPr>
          <w:rFonts w:cs="Calibri"/>
          <w:lang w:val="ro-RO" w:eastAsia="x-none"/>
        </w:rPr>
        <w:sectPr w:rsidR="00F17A67" w:rsidRPr="00E60B14" w:rsidSect="00325EA1">
          <w:headerReference w:type="default" r:id="rId9"/>
          <w:footerReference w:type="default" r:id="rId10"/>
          <w:headerReference w:type="first" r:id="rId11"/>
          <w:type w:val="continuous"/>
          <w:pgSz w:w="11906" w:h="16838" w:code="9"/>
          <w:pgMar w:top="1276" w:right="900" w:bottom="993" w:left="1701" w:header="720" w:footer="720" w:gutter="0"/>
          <w:cols w:space="720"/>
          <w:titlePg/>
          <w:docGrid w:linePitch="360"/>
        </w:sectPr>
      </w:pPr>
    </w:p>
    <w:p w14:paraId="7BE93FA7" w14:textId="77777777" w:rsidR="001144AA" w:rsidRPr="00E60B14" w:rsidRDefault="002775FD" w:rsidP="00A17F94">
      <w:pPr>
        <w:pStyle w:val="TOCHeading"/>
        <w:spacing w:before="0" w:after="120" w:line="240" w:lineRule="auto"/>
        <w:ind w:left="-180"/>
        <w:jc w:val="center"/>
        <w:rPr>
          <w:rFonts w:asciiTheme="minorHAnsi" w:hAnsiTheme="minorHAnsi" w:cstheme="minorHAnsi"/>
          <w:sz w:val="22"/>
          <w:szCs w:val="22"/>
          <w:lang w:val="ro-RO"/>
        </w:rPr>
      </w:pPr>
      <w:r w:rsidRPr="00E60B14">
        <w:rPr>
          <w:rFonts w:asciiTheme="minorHAnsi" w:hAnsiTheme="minorHAnsi" w:cstheme="minorHAnsi"/>
          <w:sz w:val="22"/>
          <w:szCs w:val="22"/>
          <w:lang w:val="ro-RO"/>
        </w:rPr>
        <w:lastRenderedPageBreak/>
        <w:t>Cuprins</w:t>
      </w:r>
    </w:p>
    <w:p w14:paraId="3E3BDD5C" w14:textId="77777777" w:rsidR="0063509A" w:rsidRPr="00E60B14" w:rsidRDefault="0063509A" w:rsidP="00A17F94">
      <w:pPr>
        <w:spacing w:after="120" w:line="240" w:lineRule="auto"/>
        <w:jc w:val="both"/>
        <w:rPr>
          <w:rFonts w:asciiTheme="minorHAnsi" w:hAnsiTheme="minorHAnsi" w:cstheme="minorHAnsi"/>
          <w:lang w:val="ro-RO"/>
        </w:rPr>
      </w:pPr>
    </w:p>
    <w:p w14:paraId="19A7D749" w14:textId="475E9BC4" w:rsidR="004F786D" w:rsidRDefault="00DA4126">
      <w:pPr>
        <w:pStyle w:val="TOC1"/>
        <w:rPr>
          <w:rFonts w:asciiTheme="minorHAnsi" w:eastAsiaTheme="minorEastAsia" w:hAnsiTheme="minorHAnsi" w:cstheme="minorBidi"/>
          <w:b w:val="0"/>
          <w:lang w:val="en-US"/>
        </w:rPr>
      </w:pPr>
      <w:r w:rsidRPr="00E60B14">
        <w:rPr>
          <w:rFonts w:asciiTheme="minorHAnsi" w:hAnsiTheme="minorHAnsi" w:cstheme="minorHAnsi"/>
          <w:noProof w:val="0"/>
        </w:rPr>
        <w:fldChar w:fldCharType="begin"/>
      </w:r>
      <w:r w:rsidR="001144AA" w:rsidRPr="00E60B14">
        <w:rPr>
          <w:rFonts w:asciiTheme="minorHAnsi" w:hAnsiTheme="minorHAnsi" w:cstheme="minorHAnsi"/>
          <w:noProof w:val="0"/>
        </w:rPr>
        <w:instrText xml:space="preserve"> TOC \o "1-3" \h \z \u </w:instrText>
      </w:r>
      <w:r w:rsidRPr="00E60B14">
        <w:rPr>
          <w:rFonts w:asciiTheme="minorHAnsi" w:hAnsiTheme="minorHAnsi" w:cstheme="minorHAnsi"/>
          <w:noProof w:val="0"/>
        </w:rPr>
        <w:fldChar w:fldCharType="separate"/>
      </w:r>
      <w:hyperlink w:anchor="_Toc144303999" w:history="1">
        <w:r w:rsidR="004F786D" w:rsidRPr="003F0C23">
          <w:rPr>
            <w:rStyle w:val="Hyperlink"/>
            <w:rFonts w:cs="Calibri"/>
          </w:rPr>
          <w:t>SECȚIUNEA 1 – Abrevieri și glosar</w:t>
        </w:r>
        <w:r w:rsidR="004F786D">
          <w:rPr>
            <w:webHidden/>
          </w:rPr>
          <w:tab/>
        </w:r>
        <w:r w:rsidR="004F786D">
          <w:rPr>
            <w:webHidden/>
          </w:rPr>
          <w:fldChar w:fldCharType="begin"/>
        </w:r>
        <w:r w:rsidR="004F786D">
          <w:rPr>
            <w:webHidden/>
          </w:rPr>
          <w:instrText xml:space="preserve"> PAGEREF _Toc144303999 \h </w:instrText>
        </w:r>
        <w:r w:rsidR="004F786D">
          <w:rPr>
            <w:webHidden/>
          </w:rPr>
        </w:r>
        <w:r w:rsidR="004F786D">
          <w:rPr>
            <w:webHidden/>
          </w:rPr>
          <w:fldChar w:fldCharType="separate"/>
        </w:r>
        <w:r w:rsidR="00A55A3E">
          <w:rPr>
            <w:webHidden/>
          </w:rPr>
          <w:t>3</w:t>
        </w:r>
        <w:r w:rsidR="004F786D">
          <w:rPr>
            <w:webHidden/>
          </w:rPr>
          <w:fldChar w:fldCharType="end"/>
        </w:r>
      </w:hyperlink>
    </w:p>
    <w:p w14:paraId="56FABC39" w14:textId="3A94BA21" w:rsidR="004F786D" w:rsidRDefault="00DD1726">
      <w:pPr>
        <w:pStyle w:val="TOC2"/>
        <w:rPr>
          <w:rFonts w:asciiTheme="minorHAnsi" w:eastAsiaTheme="minorEastAsia" w:hAnsiTheme="minorHAnsi" w:cstheme="minorBidi"/>
          <w:noProof/>
        </w:rPr>
      </w:pPr>
      <w:hyperlink w:anchor="_Toc144304000" w:history="1">
        <w:r w:rsidR="004F786D" w:rsidRPr="003F0C23">
          <w:rPr>
            <w:rStyle w:val="Hyperlink"/>
            <w:rFonts w:cs="Calibri"/>
            <w:noProof/>
            <w:lang w:val="ro-RO"/>
          </w:rPr>
          <w:t>ABREVIERI</w:t>
        </w:r>
        <w:r w:rsidR="004F786D">
          <w:rPr>
            <w:noProof/>
            <w:webHidden/>
          </w:rPr>
          <w:tab/>
        </w:r>
        <w:r w:rsidR="004F786D">
          <w:rPr>
            <w:noProof/>
            <w:webHidden/>
          </w:rPr>
          <w:fldChar w:fldCharType="begin"/>
        </w:r>
        <w:r w:rsidR="004F786D">
          <w:rPr>
            <w:noProof/>
            <w:webHidden/>
          </w:rPr>
          <w:instrText xml:space="preserve"> PAGEREF _Toc144304000 \h </w:instrText>
        </w:r>
        <w:r w:rsidR="004F786D">
          <w:rPr>
            <w:noProof/>
            <w:webHidden/>
          </w:rPr>
        </w:r>
        <w:r w:rsidR="004F786D">
          <w:rPr>
            <w:noProof/>
            <w:webHidden/>
          </w:rPr>
          <w:fldChar w:fldCharType="separate"/>
        </w:r>
        <w:r w:rsidR="00A55A3E">
          <w:rPr>
            <w:noProof/>
            <w:webHidden/>
          </w:rPr>
          <w:t>3</w:t>
        </w:r>
        <w:r w:rsidR="004F786D">
          <w:rPr>
            <w:noProof/>
            <w:webHidden/>
          </w:rPr>
          <w:fldChar w:fldCharType="end"/>
        </w:r>
      </w:hyperlink>
    </w:p>
    <w:p w14:paraId="6C13B317" w14:textId="0412437A" w:rsidR="004F786D" w:rsidRDefault="00DD1726">
      <w:pPr>
        <w:pStyle w:val="TOC2"/>
        <w:rPr>
          <w:rFonts w:asciiTheme="minorHAnsi" w:eastAsiaTheme="minorEastAsia" w:hAnsiTheme="minorHAnsi" w:cstheme="minorBidi"/>
          <w:noProof/>
        </w:rPr>
      </w:pPr>
      <w:hyperlink w:anchor="_Toc144304001" w:history="1">
        <w:r w:rsidR="004F786D" w:rsidRPr="003F0C23">
          <w:rPr>
            <w:rStyle w:val="Hyperlink"/>
            <w:rFonts w:cs="Calibri"/>
            <w:noProof/>
            <w:lang w:val="ro-RO"/>
          </w:rPr>
          <w:t>GLOSAR</w:t>
        </w:r>
        <w:r w:rsidR="004F786D">
          <w:rPr>
            <w:noProof/>
            <w:webHidden/>
          </w:rPr>
          <w:tab/>
        </w:r>
        <w:r w:rsidR="00035E12">
          <w:rPr>
            <w:noProof/>
            <w:webHidden/>
          </w:rPr>
          <w:tab/>
        </w:r>
        <w:r w:rsidR="004F786D">
          <w:rPr>
            <w:noProof/>
            <w:webHidden/>
          </w:rPr>
          <w:fldChar w:fldCharType="begin"/>
        </w:r>
        <w:r w:rsidR="004F786D">
          <w:rPr>
            <w:noProof/>
            <w:webHidden/>
          </w:rPr>
          <w:instrText xml:space="preserve"> PAGEREF _Toc144304001 \h </w:instrText>
        </w:r>
        <w:r w:rsidR="004F786D">
          <w:rPr>
            <w:noProof/>
            <w:webHidden/>
          </w:rPr>
        </w:r>
        <w:r w:rsidR="004F786D">
          <w:rPr>
            <w:noProof/>
            <w:webHidden/>
          </w:rPr>
          <w:fldChar w:fldCharType="separate"/>
        </w:r>
        <w:r w:rsidR="00A55A3E">
          <w:rPr>
            <w:noProof/>
            <w:webHidden/>
          </w:rPr>
          <w:t>4</w:t>
        </w:r>
        <w:r w:rsidR="004F786D">
          <w:rPr>
            <w:noProof/>
            <w:webHidden/>
          </w:rPr>
          <w:fldChar w:fldCharType="end"/>
        </w:r>
      </w:hyperlink>
    </w:p>
    <w:p w14:paraId="4ACA7822" w14:textId="7B4B68A9" w:rsidR="004F786D" w:rsidRDefault="00DD1726">
      <w:pPr>
        <w:pStyle w:val="TOC1"/>
        <w:rPr>
          <w:rFonts w:asciiTheme="minorHAnsi" w:eastAsiaTheme="minorEastAsia" w:hAnsiTheme="minorHAnsi" w:cstheme="minorBidi"/>
          <w:b w:val="0"/>
          <w:lang w:val="en-US"/>
        </w:rPr>
      </w:pPr>
      <w:hyperlink w:anchor="_Toc144304002" w:history="1">
        <w:r w:rsidR="004F786D" w:rsidRPr="003F0C23">
          <w:rPr>
            <w:rStyle w:val="Hyperlink"/>
            <w:rFonts w:cs="Calibri"/>
          </w:rPr>
          <w:t>SECȚIUNEA 2 – Informații generale</w:t>
        </w:r>
        <w:r w:rsidR="004F786D">
          <w:rPr>
            <w:webHidden/>
          </w:rPr>
          <w:tab/>
        </w:r>
        <w:r w:rsidR="004F786D">
          <w:rPr>
            <w:webHidden/>
          </w:rPr>
          <w:fldChar w:fldCharType="begin"/>
        </w:r>
        <w:r w:rsidR="004F786D">
          <w:rPr>
            <w:webHidden/>
          </w:rPr>
          <w:instrText xml:space="preserve"> PAGEREF _Toc144304002 \h </w:instrText>
        </w:r>
        <w:r w:rsidR="004F786D">
          <w:rPr>
            <w:webHidden/>
          </w:rPr>
        </w:r>
        <w:r w:rsidR="004F786D">
          <w:rPr>
            <w:webHidden/>
          </w:rPr>
          <w:fldChar w:fldCharType="separate"/>
        </w:r>
        <w:r w:rsidR="00A55A3E">
          <w:rPr>
            <w:webHidden/>
          </w:rPr>
          <w:t>5</w:t>
        </w:r>
        <w:r w:rsidR="004F786D">
          <w:rPr>
            <w:webHidden/>
          </w:rPr>
          <w:fldChar w:fldCharType="end"/>
        </w:r>
      </w:hyperlink>
    </w:p>
    <w:p w14:paraId="546F9714" w14:textId="46EC93DF" w:rsidR="004F786D" w:rsidRDefault="00DD1726">
      <w:pPr>
        <w:pStyle w:val="TOC2"/>
        <w:rPr>
          <w:rFonts w:asciiTheme="minorHAnsi" w:eastAsiaTheme="minorEastAsia" w:hAnsiTheme="minorHAnsi" w:cstheme="minorBidi"/>
          <w:noProof/>
        </w:rPr>
      </w:pPr>
      <w:hyperlink w:anchor="_Toc144304003" w:history="1">
        <w:r w:rsidR="004F786D" w:rsidRPr="003F0C23">
          <w:rPr>
            <w:rStyle w:val="Hyperlink"/>
            <w:rFonts w:cs="Calibri"/>
            <w:noProof/>
            <w:lang w:val="ro-RO"/>
          </w:rPr>
          <w:t>Subsecțiunea 2.1: Introducere</w:t>
        </w:r>
        <w:r w:rsidR="004F786D">
          <w:rPr>
            <w:noProof/>
            <w:webHidden/>
          </w:rPr>
          <w:tab/>
        </w:r>
        <w:r w:rsidR="004F786D">
          <w:rPr>
            <w:noProof/>
            <w:webHidden/>
          </w:rPr>
          <w:fldChar w:fldCharType="begin"/>
        </w:r>
        <w:r w:rsidR="004F786D">
          <w:rPr>
            <w:noProof/>
            <w:webHidden/>
          </w:rPr>
          <w:instrText xml:space="preserve"> PAGEREF _Toc144304003 \h </w:instrText>
        </w:r>
        <w:r w:rsidR="004F786D">
          <w:rPr>
            <w:noProof/>
            <w:webHidden/>
          </w:rPr>
        </w:r>
        <w:r w:rsidR="004F786D">
          <w:rPr>
            <w:noProof/>
            <w:webHidden/>
          </w:rPr>
          <w:fldChar w:fldCharType="separate"/>
        </w:r>
        <w:r w:rsidR="00A55A3E">
          <w:rPr>
            <w:noProof/>
            <w:webHidden/>
          </w:rPr>
          <w:t>5</w:t>
        </w:r>
        <w:r w:rsidR="004F786D">
          <w:rPr>
            <w:noProof/>
            <w:webHidden/>
          </w:rPr>
          <w:fldChar w:fldCharType="end"/>
        </w:r>
      </w:hyperlink>
    </w:p>
    <w:p w14:paraId="5803B53A" w14:textId="1426FB02" w:rsidR="004F786D" w:rsidRDefault="00DD1726">
      <w:pPr>
        <w:pStyle w:val="TOC2"/>
        <w:rPr>
          <w:rFonts w:asciiTheme="minorHAnsi" w:eastAsiaTheme="minorEastAsia" w:hAnsiTheme="minorHAnsi" w:cstheme="minorBidi"/>
          <w:noProof/>
        </w:rPr>
      </w:pPr>
      <w:hyperlink w:anchor="_Toc144304004" w:history="1">
        <w:r w:rsidR="004F786D" w:rsidRPr="003F0C23">
          <w:rPr>
            <w:rStyle w:val="Hyperlink"/>
            <w:rFonts w:cs="Calibri"/>
            <w:noProof/>
            <w:lang w:val="ro-RO"/>
          </w:rPr>
          <w:t>Subsecțiunea 2.2: Descrierea POCA</w:t>
        </w:r>
        <w:r w:rsidR="004F786D">
          <w:rPr>
            <w:noProof/>
            <w:webHidden/>
          </w:rPr>
          <w:tab/>
        </w:r>
        <w:r w:rsidR="004F786D">
          <w:rPr>
            <w:noProof/>
            <w:webHidden/>
          </w:rPr>
          <w:fldChar w:fldCharType="begin"/>
        </w:r>
        <w:r w:rsidR="004F786D">
          <w:rPr>
            <w:noProof/>
            <w:webHidden/>
          </w:rPr>
          <w:instrText xml:space="preserve"> PAGEREF _Toc144304004 \h </w:instrText>
        </w:r>
        <w:r w:rsidR="004F786D">
          <w:rPr>
            <w:noProof/>
            <w:webHidden/>
          </w:rPr>
        </w:r>
        <w:r w:rsidR="004F786D">
          <w:rPr>
            <w:noProof/>
            <w:webHidden/>
          </w:rPr>
          <w:fldChar w:fldCharType="separate"/>
        </w:r>
        <w:r w:rsidR="00A55A3E">
          <w:rPr>
            <w:noProof/>
            <w:webHidden/>
          </w:rPr>
          <w:t>5</w:t>
        </w:r>
        <w:r w:rsidR="004F786D">
          <w:rPr>
            <w:noProof/>
            <w:webHidden/>
          </w:rPr>
          <w:fldChar w:fldCharType="end"/>
        </w:r>
      </w:hyperlink>
    </w:p>
    <w:p w14:paraId="214C5F8B" w14:textId="14477183" w:rsidR="004F786D" w:rsidRDefault="00DD1726">
      <w:pPr>
        <w:pStyle w:val="TOC2"/>
        <w:rPr>
          <w:rFonts w:asciiTheme="minorHAnsi" w:eastAsiaTheme="minorEastAsia" w:hAnsiTheme="minorHAnsi" w:cstheme="minorBidi"/>
          <w:noProof/>
        </w:rPr>
      </w:pPr>
      <w:hyperlink w:anchor="_Toc144304005" w:history="1">
        <w:r w:rsidR="004F786D" w:rsidRPr="003F0C23">
          <w:rPr>
            <w:rStyle w:val="Hyperlink"/>
            <w:rFonts w:cs="Calibri"/>
            <w:noProof/>
            <w:lang w:val="ro-RO"/>
          </w:rPr>
          <w:t>Subsecțiunea 2.3: Principalele reglementări europene și naționale precum și alte documente programatice</w:t>
        </w:r>
        <w:r w:rsidR="004F786D">
          <w:rPr>
            <w:noProof/>
            <w:webHidden/>
          </w:rPr>
          <w:tab/>
        </w:r>
        <w:r w:rsidR="004F786D">
          <w:rPr>
            <w:noProof/>
            <w:webHidden/>
          </w:rPr>
          <w:fldChar w:fldCharType="begin"/>
        </w:r>
        <w:r w:rsidR="004F786D">
          <w:rPr>
            <w:noProof/>
            <w:webHidden/>
          </w:rPr>
          <w:instrText xml:space="preserve"> PAGEREF _Toc144304005 \h </w:instrText>
        </w:r>
        <w:r w:rsidR="004F786D">
          <w:rPr>
            <w:noProof/>
            <w:webHidden/>
          </w:rPr>
        </w:r>
        <w:r w:rsidR="004F786D">
          <w:rPr>
            <w:noProof/>
            <w:webHidden/>
          </w:rPr>
          <w:fldChar w:fldCharType="separate"/>
        </w:r>
        <w:r w:rsidR="00A55A3E">
          <w:rPr>
            <w:noProof/>
            <w:webHidden/>
          </w:rPr>
          <w:t>6</w:t>
        </w:r>
        <w:r w:rsidR="004F786D">
          <w:rPr>
            <w:noProof/>
            <w:webHidden/>
          </w:rPr>
          <w:fldChar w:fldCharType="end"/>
        </w:r>
      </w:hyperlink>
    </w:p>
    <w:p w14:paraId="09FA1970" w14:textId="5949A02A" w:rsidR="004F786D" w:rsidRDefault="00DD1726">
      <w:pPr>
        <w:pStyle w:val="TOC1"/>
        <w:rPr>
          <w:rFonts w:asciiTheme="minorHAnsi" w:eastAsiaTheme="minorEastAsia" w:hAnsiTheme="minorHAnsi" w:cstheme="minorBidi"/>
          <w:b w:val="0"/>
          <w:lang w:val="en-US"/>
        </w:rPr>
      </w:pPr>
      <w:hyperlink w:anchor="_Toc144304006" w:history="1">
        <w:r w:rsidR="004F786D" w:rsidRPr="003F0C23">
          <w:rPr>
            <w:rStyle w:val="Hyperlink"/>
            <w:rFonts w:cs="Calibri"/>
          </w:rPr>
          <w:t>SECȚIUNEA 3: Condiții specifice pentru cererea de proiecte</w:t>
        </w:r>
        <w:r w:rsidR="004F786D">
          <w:rPr>
            <w:webHidden/>
          </w:rPr>
          <w:tab/>
        </w:r>
        <w:r w:rsidR="004F786D">
          <w:rPr>
            <w:webHidden/>
          </w:rPr>
          <w:fldChar w:fldCharType="begin"/>
        </w:r>
        <w:r w:rsidR="004F786D">
          <w:rPr>
            <w:webHidden/>
          </w:rPr>
          <w:instrText xml:space="preserve"> PAGEREF _Toc144304006 \h </w:instrText>
        </w:r>
        <w:r w:rsidR="004F786D">
          <w:rPr>
            <w:webHidden/>
          </w:rPr>
        </w:r>
        <w:r w:rsidR="004F786D">
          <w:rPr>
            <w:webHidden/>
          </w:rPr>
          <w:fldChar w:fldCharType="separate"/>
        </w:r>
        <w:r w:rsidR="00A55A3E">
          <w:rPr>
            <w:webHidden/>
          </w:rPr>
          <w:t>8</w:t>
        </w:r>
        <w:r w:rsidR="004F786D">
          <w:rPr>
            <w:webHidden/>
          </w:rPr>
          <w:fldChar w:fldCharType="end"/>
        </w:r>
      </w:hyperlink>
    </w:p>
    <w:p w14:paraId="5AAE8B2B" w14:textId="356C0039" w:rsidR="004F786D" w:rsidRDefault="00DD1726">
      <w:pPr>
        <w:pStyle w:val="TOC2"/>
        <w:rPr>
          <w:rFonts w:asciiTheme="minorHAnsi" w:eastAsiaTheme="minorEastAsia" w:hAnsiTheme="minorHAnsi" w:cstheme="minorBidi"/>
          <w:noProof/>
        </w:rPr>
      </w:pPr>
      <w:hyperlink w:anchor="_Toc144304007" w:history="1">
        <w:r w:rsidR="004F786D" w:rsidRPr="003F0C23">
          <w:rPr>
            <w:rStyle w:val="Hyperlink"/>
            <w:rFonts w:cs="Calibri"/>
            <w:noProof/>
            <w:lang w:val="ro-RO"/>
          </w:rPr>
          <w:t>Subsecțiunea 3.1: Informații despre cererea de proiecte</w:t>
        </w:r>
        <w:r w:rsidR="004F786D">
          <w:rPr>
            <w:noProof/>
            <w:webHidden/>
          </w:rPr>
          <w:tab/>
        </w:r>
        <w:r w:rsidR="004F786D">
          <w:rPr>
            <w:noProof/>
            <w:webHidden/>
          </w:rPr>
          <w:fldChar w:fldCharType="begin"/>
        </w:r>
        <w:r w:rsidR="004F786D">
          <w:rPr>
            <w:noProof/>
            <w:webHidden/>
          </w:rPr>
          <w:instrText xml:space="preserve"> PAGEREF _Toc144304007 \h </w:instrText>
        </w:r>
        <w:r w:rsidR="004F786D">
          <w:rPr>
            <w:noProof/>
            <w:webHidden/>
          </w:rPr>
        </w:r>
        <w:r w:rsidR="004F786D">
          <w:rPr>
            <w:noProof/>
            <w:webHidden/>
          </w:rPr>
          <w:fldChar w:fldCharType="separate"/>
        </w:r>
        <w:r w:rsidR="00A55A3E">
          <w:rPr>
            <w:noProof/>
            <w:webHidden/>
          </w:rPr>
          <w:t>8</w:t>
        </w:r>
        <w:r w:rsidR="004F786D">
          <w:rPr>
            <w:noProof/>
            <w:webHidden/>
          </w:rPr>
          <w:fldChar w:fldCharType="end"/>
        </w:r>
      </w:hyperlink>
    </w:p>
    <w:p w14:paraId="751DD446" w14:textId="2FF221C8" w:rsidR="004F786D" w:rsidRDefault="00DD1726">
      <w:pPr>
        <w:pStyle w:val="TOC2"/>
        <w:rPr>
          <w:rFonts w:asciiTheme="minorHAnsi" w:eastAsiaTheme="minorEastAsia" w:hAnsiTheme="minorHAnsi" w:cstheme="minorBidi"/>
          <w:noProof/>
        </w:rPr>
      </w:pPr>
      <w:hyperlink w:anchor="_Toc144304008" w:history="1">
        <w:r w:rsidR="004F786D" w:rsidRPr="003F0C23">
          <w:rPr>
            <w:rStyle w:val="Hyperlink"/>
            <w:rFonts w:cs="Calibri"/>
            <w:noProof/>
            <w:lang w:val="ro-RO"/>
          </w:rPr>
          <w:t>Subsecțiunea 3.2: Contribuția proiectului la program</w:t>
        </w:r>
        <w:r w:rsidR="004F786D">
          <w:rPr>
            <w:noProof/>
            <w:webHidden/>
          </w:rPr>
          <w:tab/>
        </w:r>
        <w:r w:rsidR="004F786D">
          <w:rPr>
            <w:noProof/>
            <w:webHidden/>
          </w:rPr>
          <w:fldChar w:fldCharType="begin"/>
        </w:r>
        <w:r w:rsidR="004F786D">
          <w:rPr>
            <w:noProof/>
            <w:webHidden/>
          </w:rPr>
          <w:instrText xml:space="preserve"> PAGEREF _Toc144304008 \h </w:instrText>
        </w:r>
        <w:r w:rsidR="004F786D">
          <w:rPr>
            <w:noProof/>
            <w:webHidden/>
          </w:rPr>
        </w:r>
        <w:r w:rsidR="004F786D">
          <w:rPr>
            <w:noProof/>
            <w:webHidden/>
          </w:rPr>
          <w:fldChar w:fldCharType="separate"/>
        </w:r>
        <w:r w:rsidR="00A55A3E">
          <w:rPr>
            <w:noProof/>
            <w:webHidden/>
          </w:rPr>
          <w:t>9</w:t>
        </w:r>
        <w:r w:rsidR="004F786D">
          <w:rPr>
            <w:noProof/>
            <w:webHidden/>
          </w:rPr>
          <w:fldChar w:fldCharType="end"/>
        </w:r>
      </w:hyperlink>
    </w:p>
    <w:p w14:paraId="1465719A" w14:textId="751C809A" w:rsidR="004F786D" w:rsidRDefault="00DD1726">
      <w:pPr>
        <w:pStyle w:val="TOC2"/>
        <w:rPr>
          <w:rFonts w:asciiTheme="minorHAnsi" w:eastAsiaTheme="minorEastAsia" w:hAnsiTheme="minorHAnsi" w:cstheme="minorBidi"/>
          <w:noProof/>
        </w:rPr>
      </w:pPr>
      <w:hyperlink w:anchor="_Toc144304009" w:history="1">
        <w:r w:rsidR="004F786D" w:rsidRPr="003F0C23">
          <w:rPr>
            <w:rStyle w:val="Hyperlink"/>
            <w:rFonts w:cs="Calibri"/>
            <w:noProof/>
            <w:lang w:val="ro-RO"/>
          </w:rPr>
          <w:t>Capitolul 3.2.1: Axa prioritară și obiectivul specific POCA</w:t>
        </w:r>
        <w:r w:rsidR="004F786D">
          <w:rPr>
            <w:noProof/>
            <w:webHidden/>
          </w:rPr>
          <w:tab/>
        </w:r>
        <w:r w:rsidR="004F786D">
          <w:rPr>
            <w:noProof/>
            <w:webHidden/>
          </w:rPr>
          <w:fldChar w:fldCharType="begin"/>
        </w:r>
        <w:r w:rsidR="004F786D">
          <w:rPr>
            <w:noProof/>
            <w:webHidden/>
          </w:rPr>
          <w:instrText xml:space="preserve"> PAGEREF _Toc144304009 \h </w:instrText>
        </w:r>
        <w:r w:rsidR="004F786D">
          <w:rPr>
            <w:noProof/>
            <w:webHidden/>
          </w:rPr>
        </w:r>
        <w:r w:rsidR="004F786D">
          <w:rPr>
            <w:noProof/>
            <w:webHidden/>
          </w:rPr>
          <w:fldChar w:fldCharType="separate"/>
        </w:r>
        <w:r w:rsidR="00A55A3E">
          <w:rPr>
            <w:noProof/>
            <w:webHidden/>
          </w:rPr>
          <w:t>9</w:t>
        </w:r>
        <w:r w:rsidR="004F786D">
          <w:rPr>
            <w:noProof/>
            <w:webHidden/>
          </w:rPr>
          <w:fldChar w:fldCharType="end"/>
        </w:r>
      </w:hyperlink>
    </w:p>
    <w:p w14:paraId="12C3D147" w14:textId="4D176C70" w:rsidR="004F786D" w:rsidRDefault="00DD1726">
      <w:pPr>
        <w:pStyle w:val="TOC3"/>
        <w:rPr>
          <w:rFonts w:asciiTheme="minorHAnsi" w:eastAsiaTheme="minorEastAsia" w:hAnsiTheme="minorHAnsi" w:cstheme="minorBidi"/>
          <w:noProof/>
        </w:rPr>
      </w:pPr>
      <w:hyperlink w:anchor="_Toc144304010" w:history="1">
        <w:r w:rsidR="004F786D" w:rsidRPr="003F0C23">
          <w:rPr>
            <w:rStyle w:val="Hyperlink"/>
            <w:rFonts w:cs="Calibri"/>
            <w:noProof/>
            <w:lang w:val="ro-RO"/>
          </w:rPr>
          <w:t>Capitolul 3.2.2: Rezultatele POCA</w:t>
        </w:r>
        <w:r w:rsidR="004F786D">
          <w:rPr>
            <w:noProof/>
            <w:webHidden/>
          </w:rPr>
          <w:tab/>
        </w:r>
        <w:r w:rsidR="004F786D">
          <w:rPr>
            <w:noProof/>
            <w:webHidden/>
          </w:rPr>
          <w:fldChar w:fldCharType="begin"/>
        </w:r>
        <w:r w:rsidR="004F786D">
          <w:rPr>
            <w:noProof/>
            <w:webHidden/>
          </w:rPr>
          <w:instrText xml:space="preserve"> PAGEREF _Toc144304010 \h </w:instrText>
        </w:r>
        <w:r w:rsidR="004F786D">
          <w:rPr>
            <w:noProof/>
            <w:webHidden/>
          </w:rPr>
        </w:r>
        <w:r w:rsidR="004F786D">
          <w:rPr>
            <w:noProof/>
            <w:webHidden/>
          </w:rPr>
          <w:fldChar w:fldCharType="separate"/>
        </w:r>
        <w:r w:rsidR="00A55A3E">
          <w:rPr>
            <w:noProof/>
            <w:webHidden/>
          </w:rPr>
          <w:t>9</w:t>
        </w:r>
        <w:r w:rsidR="004F786D">
          <w:rPr>
            <w:noProof/>
            <w:webHidden/>
          </w:rPr>
          <w:fldChar w:fldCharType="end"/>
        </w:r>
      </w:hyperlink>
    </w:p>
    <w:p w14:paraId="7D404A56" w14:textId="076512C8" w:rsidR="004F786D" w:rsidRDefault="00DD1726">
      <w:pPr>
        <w:pStyle w:val="TOC3"/>
        <w:rPr>
          <w:rFonts w:asciiTheme="minorHAnsi" w:eastAsiaTheme="minorEastAsia" w:hAnsiTheme="minorHAnsi" w:cstheme="minorBidi"/>
          <w:noProof/>
        </w:rPr>
      </w:pPr>
      <w:hyperlink w:anchor="_Toc144304011" w:history="1">
        <w:r w:rsidR="004F786D" w:rsidRPr="003F0C23">
          <w:rPr>
            <w:rStyle w:val="Hyperlink"/>
            <w:rFonts w:cs="Calibri"/>
            <w:noProof/>
            <w:lang w:val="ro-RO"/>
          </w:rPr>
          <w:t>Capitolul 3.2.3: Indicatorii POCA – indicatori prestabiliți</w:t>
        </w:r>
        <w:r w:rsidR="004F786D">
          <w:rPr>
            <w:noProof/>
            <w:webHidden/>
          </w:rPr>
          <w:tab/>
        </w:r>
        <w:r w:rsidR="004F786D">
          <w:rPr>
            <w:noProof/>
            <w:webHidden/>
          </w:rPr>
          <w:fldChar w:fldCharType="begin"/>
        </w:r>
        <w:r w:rsidR="004F786D">
          <w:rPr>
            <w:noProof/>
            <w:webHidden/>
          </w:rPr>
          <w:instrText xml:space="preserve"> PAGEREF _Toc144304011 \h </w:instrText>
        </w:r>
        <w:r w:rsidR="004F786D">
          <w:rPr>
            <w:noProof/>
            <w:webHidden/>
          </w:rPr>
        </w:r>
        <w:r w:rsidR="004F786D">
          <w:rPr>
            <w:noProof/>
            <w:webHidden/>
          </w:rPr>
          <w:fldChar w:fldCharType="separate"/>
        </w:r>
        <w:r w:rsidR="00A55A3E">
          <w:rPr>
            <w:noProof/>
            <w:webHidden/>
          </w:rPr>
          <w:t>9</w:t>
        </w:r>
        <w:r w:rsidR="004F786D">
          <w:rPr>
            <w:noProof/>
            <w:webHidden/>
          </w:rPr>
          <w:fldChar w:fldCharType="end"/>
        </w:r>
      </w:hyperlink>
    </w:p>
    <w:p w14:paraId="2670B244" w14:textId="78F0B90C" w:rsidR="004F786D" w:rsidRDefault="00DD1726">
      <w:pPr>
        <w:pStyle w:val="TOC3"/>
        <w:rPr>
          <w:rFonts w:asciiTheme="minorHAnsi" w:eastAsiaTheme="minorEastAsia" w:hAnsiTheme="minorHAnsi" w:cstheme="minorBidi"/>
          <w:noProof/>
        </w:rPr>
      </w:pPr>
      <w:hyperlink w:anchor="_Toc144304012" w:history="1">
        <w:r w:rsidR="004F786D" w:rsidRPr="003F0C23">
          <w:rPr>
            <w:rStyle w:val="Hyperlink"/>
            <w:rFonts w:cs="Calibri"/>
            <w:noProof/>
            <w:lang w:val="ro-RO"/>
          </w:rPr>
          <w:t>Capitolul 3.2.4: Tipuri de acțiuni, durata proiectului şi aspecte privind informarea şi comunicarea</w:t>
        </w:r>
        <w:r w:rsidR="004F786D">
          <w:rPr>
            <w:noProof/>
            <w:webHidden/>
          </w:rPr>
          <w:tab/>
        </w:r>
        <w:r w:rsidR="004F786D">
          <w:rPr>
            <w:noProof/>
            <w:webHidden/>
          </w:rPr>
          <w:fldChar w:fldCharType="begin"/>
        </w:r>
        <w:r w:rsidR="004F786D">
          <w:rPr>
            <w:noProof/>
            <w:webHidden/>
          </w:rPr>
          <w:instrText xml:space="preserve"> PAGEREF _Toc144304012 \h </w:instrText>
        </w:r>
        <w:r w:rsidR="004F786D">
          <w:rPr>
            <w:noProof/>
            <w:webHidden/>
          </w:rPr>
        </w:r>
        <w:r w:rsidR="004F786D">
          <w:rPr>
            <w:noProof/>
            <w:webHidden/>
          </w:rPr>
          <w:fldChar w:fldCharType="separate"/>
        </w:r>
        <w:r w:rsidR="00A55A3E">
          <w:rPr>
            <w:noProof/>
            <w:webHidden/>
          </w:rPr>
          <w:t>9</w:t>
        </w:r>
        <w:r w:rsidR="004F786D">
          <w:rPr>
            <w:noProof/>
            <w:webHidden/>
          </w:rPr>
          <w:fldChar w:fldCharType="end"/>
        </w:r>
      </w:hyperlink>
    </w:p>
    <w:p w14:paraId="4C739945" w14:textId="7AF2792C" w:rsidR="004F786D" w:rsidRDefault="00DD1726">
      <w:pPr>
        <w:pStyle w:val="TOC2"/>
        <w:rPr>
          <w:rFonts w:asciiTheme="minorHAnsi" w:eastAsiaTheme="minorEastAsia" w:hAnsiTheme="minorHAnsi" w:cstheme="minorBidi"/>
          <w:noProof/>
        </w:rPr>
      </w:pPr>
      <w:hyperlink w:anchor="_Toc144304013" w:history="1">
        <w:r w:rsidR="004F786D" w:rsidRPr="003F0C23">
          <w:rPr>
            <w:rStyle w:val="Hyperlink"/>
            <w:rFonts w:cs="Calibri"/>
            <w:noProof/>
            <w:lang w:val="ro-RO"/>
          </w:rPr>
          <w:t>Subsecțiunea 3.3: Eligibilitatea solicitantului</w:t>
        </w:r>
        <w:r w:rsidR="004F786D">
          <w:rPr>
            <w:noProof/>
            <w:webHidden/>
          </w:rPr>
          <w:tab/>
        </w:r>
        <w:r w:rsidR="004F786D">
          <w:rPr>
            <w:noProof/>
            <w:webHidden/>
          </w:rPr>
          <w:fldChar w:fldCharType="begin"/>
        </w:r>
        <w:r w:rsidR="004F786D">
          <w:rPr>
            <w:noProof/>
            <w:webHidden/>
          </w:rPr>
          <w:instrText xml:space="preserve"> PAGEREF _Toc144304013 \h </w:instrText>
        </w:r>
        <w:r w:rsidR="004F786D">
          <w:rPr>
            <w:noProof/>
            <w:webHidden/>
          </w:rPr>
        </w:r>
        <w:r w:rsidR="004F786D">
          <w:rPr>
            <w:noProof/>
            <w:webHidden/>
          </w:rPr>
          <w:fldChar w:fldCharType="separate"/>
        </w:r>
        <w:r w:rsidR="00A55A3E">
          <w:rPr>
            <w:noProof/>
            <w:webHidden/>
          </w:rPr>
          <w:t>10</w:t>
        </w:r>
        <w:r w:rsidR="004F786D">
          <w:rPr>
            <w:noProof/>
            <w:webHidden/>
          </w:rPr>
          <w:fldChar w:fldCharType="end"/>
        </w:r>
      </w:hyperlink>
    </w:p>
    <w:p w14:paraId="09CBB93F" w14:textId="6882F646" w:rsidR="004F786D" w:rsidRDefault="00DD1726">
      <w:pPr>
        <w:pStyle w:val="TOC2"/>
        <w:rPr>
          <w:rFonts w:asciiTheme="minorHAnsi" w:eastAsiaTheme="minorEastAsia" w:hAnsiTheme="minorHAnsi" w:cstheme="minorBidi"/>
          <w:noProof/>
        </w:rPr>
      </w:pPr>
      <w:hyperlink w:anchor="_Toc144304014" w:history="1">
        <w:r w:rsidR="004F786D" w:rsidRPr="003F0C23">
          <w:rPr>
            <w:rStyle w:val="Hyperlink"/>
            <w:rFonts w:cs="Calibri"/>
            <w:noProof/>
            <w:lang w:val="ro-RO"/>
          </w:rPr>
          <w:t>Subsecțiunea 3.4: Eligibilitatea grupului țintă</w:t>
        </w:r>
        <w:r w:rsidR="004F786D">
          <w:rPr>
            <w:noProof/>
            <w:webHidden/>
          </w:rPr>
          <w:tab/>
        </w:r>
        <w:r w:rsidR="004F786D">
          <w:rPr>
            <w:noProof/>
            <w:webHidden/>
          </w:rPr>
          <w:fldChar w:fldCharType="begin"/>
        </w:r>
        <w:r w:rsidR="004F786D">
          <w:rPr>
            <w:noProof/>
            <w:webHidden/>
          </w:rPr>
          <w:instrText xml:space="preserve"> PAGEREF _Toc144304014 \h </w:instrText>
        </w:r>
        <w:r w:rsidR="004F786D">
          <w:rPr>
            <w:noProof/>
            <w:webHidden/>
          </w:rPr>
        </w:r>
        <w:r w:rsidR="004F786D">
          <w:rPr>
            <w:noProof/>
            <w:webHidden/>
          </w:rPr>
          <w:fldChar w:fldCharType="separate"/>
        </w:r>
        <w:r w:rsidR="00A55A3E">
          <w:rPr>
            <w:noProof/>
            <w:webHidden/>
          </w:rPr>
          <w:t>11</w:t>
        </w:r>
        <w:r w:rsidR="004F786D">
          <w:rPr>
            <w:noProof/>
            <w:webHidden/>
          </w:rPr>
          <w:fldChar w:fldCharType="end"/>
        </w:r>
      </w:hyperlink>
    </w:p>
    <w:p w14:paraId="678E5CCF" w14:textId="001EF640" w:rsidR="004F786D" w:rsidRDefault="00DD1726">
      <w:pPr>
        <w:pStyle w:val="TOC2"/>
        <w:rPr>
          <w:rFonts w:asciiTheme="minorHAnsi" w:eastAsiaTheme="minorEastAsia" w:hAnsiTheme="minorHAnsi" w:cstheme="minorBidi"/>
          <w:noProof/>
        </w:rPr>
      </w:pPr>
      <w:hyperlink w:anchor="_Toc144304015" w:history="1">
        <w:r w:rsidR="004F786D" w:rsidRPr="003F0C23">
          <w:rPr>
            <w:rStyle w:val="Hyperlink"/>
            <w:rFonts w:cs="Calibri"/>
            <w:noProof/>
            <w:lang w:val="ro-RO"/>
          </w:rPr>
          <w:t>Subsecțiunea 3.5: Principii orizontale</w:t>
        </w:r>
        <w:r w:rsidR="004F786D">
          <w:rPr>
            <w:noProof/>
            <w:webHidden/>
          </w:rPr>
          <w:tab/>
        </w:r>
        <w:r w:rsidR="004F786D">
          <w:rPr>
            <w:noProof/>
            <w:webHidden/>
          </w:rPr>
          <w:fldChar w:fldCharType="begin"/>
        </w:r>
        <w:r w:rsidR="004F786D">
          <w:rPr>
            <w:noProof/>
            <w:webHidden/>
          </w:rPr>
          <w:instrText xml:space="preserve"> PAGEREF _Toc144304015 \h </w:instrText>
        </w:r>
        <w:r w:rsidR="004F786D">
          <w:rPr>
            <w:noProof/>
            <w:webHidden/>
          </w:rPr>
        </w:r>
        <w:r w:rsidR="004F786D">
          <w:rPr>
            <w:noProof/>
            <w:webHidden/>
          </w:rPr>
          <w:fldChar w:fldCharType="separate"/>
        </w:r>
        <w:r w:rsidR="00A55A3E">
          <w:rPr>
            <w:noProof/>
            <w:webHidden/>
          </w:rPr>
          <w:t>11</w:t>
        </w:r>
        <w:r w:rsidR="004F786D">
          <w:rPr>
            <w:noProof/>
            <w:webHidden/>
          </w:rPr>
          <w:fldChar w:fldCharType="end"/>
        </w:r>
      </w:hyperlink>
    </w:p>
    <w:p w14:paraId="5B8B5082" w14:textId="39C4709D" w:rsidR="004F786D" w:rsidRDefault="00DD1726">
      <w:pPr>
        <w:pStyle w:val="TOC2"/>
        <w:rPr>
          <w:rFonts w:asciiTheme="minorHAnsi" w:eastAsiaTheme="minorEastAsia" w:hAnsiTheme="minorHAnsi" w:cstheme="minorBidi"/>
          <w:noProof/>
        </w:rPr>
      </w:pPr>
      <w:hyperlink w:anchor="_Toc144304016" w:history="1">
        <w:r w:rsidR="004F786D" w:rsidRPr="003F0C23">
          <w:rPr>
            <w:rStyle w:val="Hyperlink"/>
            <w:rFonts w:cs="Calibri"/>
            <w:noProof/>
            <w:lang w:val="ro-RO"/>
          </w:rPr>
          <w:t>Subsecțiunea 3.6: Resurse umane</w:t>
        </w:r>
        <w:r w:rsidR="004F786D">
          <w:rPr>
            <w:noProof/>
            <w:webHidden/>
          </w:rPr>
          <w:tab/>
        </w:r>
        <w:r w:rsidR="004F786D">
          <w:rPr>
            <w:noProof/>
            <w:webHidden/>
          </w:rPr>
          <w:fldChar w:fldCharType="begin"/>
        </w:r>
        <w:r w:rsidR="004F786D">
          <w:rPr>
            <w:noProof/>
            <w:webHidden/>
          </w:rPr>
          <w:instrText xml:space="preserve"> PAGEREF _Toc144304016 \h </w:instrText>
        </w:r>
        <w:r w:rsidR="004F786D">
          <w:rPr>
            <w:noProof/>
            <w:webHidden/>
          </w:rPr>
        </w:r>
        <w:r w:rsidR="004F786D">
          <w:rPr>
            <w:noProof/>
            <w:webHidden/>
          </w:rPr>
          <w:fldChar w:fldCharType="separate"/>
        </w:r>
        <w:r w:rsidR="00A55A3E">
          <w:rPr>
            <w:noProof/>
            <w:webHidden/>
          </w:rPr>
          <w:t>12</w:t>
        </w:r>
        <w:r w:rsidR="004F786D">
          <w:rPr>
            <w:noProof/>
            <w:webHidden/>
          </w:rPr>
          <w:fldChar w:fldCharType="end"/>
        </w:r>
      </w:hyperlink>
    </w:p>
    <w:p w14:paraId="0A9C66DE" w14:textId="61A2C541" w:rsidR="004F786D" w:rsidRDefault="00DD1726">
      <w:pPr>
        <w:pStyle w:val="TOC2"/>
        <w:rPr>
          <w:rFonts w:asciiTheme="minorHAnsi" w:eastAsiaTheme="minorEastAsia" w:hAnsiTheme="minorHAnsi" w:cstheme="minorBidi"/>
          <w:noProof/>
        </w:rPr>
      </w:pPr>
      <w:hyperlink w:anchor="_Toc144304017" w:history="1">
        <w:r w:rsidR="004F786D" w:rsidRPr="003F0C23">
          <w:rPr>
            <w:rStyle w:val="Hyperlink"/>
            <w:rFonts w:cs="Calibri"/>
            <w:noProof/>
            <w:lang w:val="ro-RO"/>
          </w:rPr>
          <w:t>Subsecțiunea 3.7: Finanțare</w:t>
        </w:r>
        <w:r w:rsidR="004F786D">
          <w:rPr>
            <w:noProof/>
            <w:webHidden/>
          </w:rPr>
          <w:tab/>
        </w:r>
        <w:r w:rsidR="004F786D">
          <w:rPr>
            <w:noProof/>
            <w:webHidden/>
          </w:rPr>
          <w:fldChar w:fldCharType="begin"/>
        </w:r>
        <w:r w:rsidR="004F786D">
          <w:rPr>
            <w:noProof/>
            <w:webHidden/>
          </w:rPr>
          <w:instrText xml:space="preserve"> PAGEREF _Toc144304017 \h </w:instrText>
        </w:r>
        <w:r w:rsidR="004F786D">
          <w:rPr>
            <w:noProof/>
            <w:webHidden/>
          </w:rPr>
        </w:r>
        <w:r w:rsidR="004F786D">
          <w:rPr>
            <w:noProof/>
            <w:webHidden/>
          </w:rPr>
          <w:fldChar w:fldCharType="separate"/>
        </w:r>
        <w:r w:rsidR="00A55A3E">
          <w:rPr>
            <w:noProof/>
            <w:webHidden/>
          </w:rPr>
          <w:t>13</w:t>
        </w:r>
        <w:r w:rsidR="004F786D">
          <w:rPr>
            <w:noProof/>
            <w:webHidden/>
          </w:rPr>
          <w:fldChar w:fldCharType="end"/>
        </w:r>
      </w:hyperlink>
    </w:p>
    <w:p w14:paraId="2D230BBF" w14:textId="752A297B" w:rsidR="004F786D" w:rsidRDefault="00DD1726">
      <w:pPr>
        <w:pStyle w:val="TOC1"/>
        <w:rPr>
          <w:rFonts w:asciiTheme="minorHAnsi" w:eastAsiaTheme="minorEastAsia" w:hAnsiTheme="minorHAnsi" w:cstheme="minorBidi"/>
          <w:b w:val="0"/>
          <w:lang w:val="en-US"/>
        </w:rPr>
      </w:pPr>
      <w:hyperlink w:anchor="_Toc144304018" w:history="1">
        <w:r w:rsidR="004F786D" w:rsidRPr="003F0C23">
          <w:rPr>
            <w:rStyle w:val="Hyperlink"/>
            <w:rFonts w:cs="Calibri"/>
          </w:rPr>
          <w:t>SECȚIUNEA 4: Pașii necesari accesării finanțării POCA</w:t>
        </w:r>
        <w:r w:rsidR="004F786D">
          <w:rPr>
            <w:webHidden/>
          </w:rPr>
          <w:tab/>
        </w:r>
        <w:r w:rsidR="004F786D">
          <w:rPr>
            <w:webHidden/>
          </w:rPr>
          <w:fldChar w:fldCharType="begin"/>
        </w:r>
        <w:r w:rsidR="004F786D">
          <w:rPr>
            <w:webHidden/>
          </w:rPr>
          <w:instrText xml:space="preserve"> PAGEREF _Toc144304018 \h </w:instrText>
        </w:r>
        <w:r w:rsidR="004F786D">
          <w:rPr>
            <w:webHidden/>
          </w:rPr>
        </w:r>
        <w:r w:rsidR="004F786D">
          <w:rPr>
            <w:webHidden/>
          </w:rPr>
          <w:fldChar w:fldCharType="separate"/>
        </w:r>
        <w:r w:rsidR="00A55A3E">
          <w:rPr>
            <w:webHidden/>
          </w:rPr>
          <w:t>14</w:t>
        </w:r>
        <w:r w:rsidR="004F786D">
          <w:rPr>
            <w:webHidden/>
          </w:rPr>
          <w:fldChar w:fldCharType="end"/>
        </w:r>
      </w:hyperlink>
    </w:p>
    <w:p w14:paraId="34866199" w14:textId="19BAAF86" w:rsidR="004F786D" w:rsidRDefault="00DD1726">
      <w:pPr>
        <w:pStyle w:val="TOC2"/>
        <w:rPr>
          <w:rFonts w:asciiTheme="minorHAnsi" w:eastAsiaTheme="minorEastAsia" w:hAnsiTheme="minorHAnsi" w:cstheme="minorBidi"/>
          <w:noProof/>
        </w:rPr>
      </w:pPr>
      <w:hyperlink w:anchor="_Toc144304019" w:history="1">
        <w:r w:rsidR="004F786D" w:rsidRPr="003F0C23">
          <w:rPr>
            <w:rStyle w:val="Hyperlink"/>
            <w:rFonts w:cs="Calibri"/>
            <w:noProof/>
            <w:lang w:val="ro-RO"/>
          </w:rPr>
          <w:t>Subsecțiunea</w:t>
        </w:r>
        <w:r w:rsidR="004F786D" w:rsidRPr="003F0C23">
          <w:rPr>
            <w:rStyle w:val="Hyperlink"/>
            <w:rFonts w:eastAsia="Arial" w:cs="Calibri"/>
            <w:noProof/>
            <w:lang w:val="ro-RO"/>
          </w:rPr>
          <w:t xml:space="preserve"> 4.1: Fișa de proiect</w:t>
        </w:r>
        <w:r w:rsidR="004F786D">
          <w:rPr>
            <w:noProof/>
            <w:webHidden/>
          </w:rPr>
          <w:tab/>
        </w:r>
        <w:r w:rsidR="004F786D">
          <w:rPr>
            <w:noProof/>
            <w:webHidden/>
          </w:rPr>
          <w:fldChar w:fldCharType="begin"/>
        </w:r>
        <w:r w:rsidR="004F786D">
          <w:rPr>
            <w:noProof/>
            <w:webHidden/>
          </w:rPr>
          <w:instrText xml:space="preserve"> PAGEREF _Toc144304019 \h </w:instrText>
        </w:r>
        <w:r w:rsidR="004F786D">
          <w:rPr>
            <w:noProof/>
            <w:webHidden/>
          </w:rPr>
        </w:r>
        <w:r w:rsidR="004F786D">
          <w:rPr>
            <w:noProof/>
            <w:webHidden/>
          </w:rPr>
          <w:fldChar w:fldCharType="separate"/>
        </w:r>
        <w:r w:rsidR="00A55A3E">
          <w:rPr>
            <w:noProof/>
            <w:webHidden/>
          </w:rPr>
          <w:t>14</w:t>
        </w:r>
        <w:r w:rsidR="004F786D">
          <w:rPr>
            <w:noProof/>
            <w:webHidden/>
          </w:rPr>
          <w:fldChar w:fldCharType="end"/>
        </w:r>
      </w:hyperlink>
    </w:p>
    <w:p w14:paraId="225B01CD" w14:textId="7E498325" w:rsidR="004F786D" w:rsidRDefault="00DD1726">
      <w:pPr>
        <w:pStyle w:val="TOC2"/>
        <w:rPr>
          <w:rFonts w:asciiTheme="minorHAnsi" w:eastAsiaTheme="minorEastAsia" w:hAnsiTheme="minorHAnsi" w:cstheme="minorBidi"/>
          <w:noProof/>
        </w:rPr>
      </w:pPr>
      <w:hyperlink w:anchor="_Toc144304020" w:history="1">
        <w:r w:rsidR="004F786D" w:rsidRPr="003F0C23">
          <w:rPr>
            <w:rStyle w:val="Hyperlink"/>
            <w:rFonts w:cs="Calibri"/>
            <w:noProof/>
            <w:lang w:val="ro-RO"/>
          </w:rPr>
          <w:t>Subsecțiunea 4.2: Cererea de finanțare</w:t>
        </w:r>
        <w:r w:rsidR="004F786D">
          <w:rPr>
            <w:noProof/>
            <w:webHidden/>
          </w:rPr>
          <w:tab/>
        </w:r>
        <w:r w:rsidR="004F786D">
          <w:rPr>
            <w:noProof/>
            <w:webHidden/>
          </w:rPr>
          <w:fldChar w:fldCharType="begin"/>
        </w:r>
        <w:r w:rsidR="004F786D">
          <w:rPr>
            <w:noProof/>
            <w:webHidden/>
          </w:rPr>
          <w:instrText xml:space="preserve"> PAGEREF _Toc144304020 \h </w:instrText>
        </w:r>
        <w:r w:rsidR="004F786D">
          <w:rPr>
            <w:noProof/>
            <w:webHidden/>
          </w:rPr>
        </w:r>
        <w:r w:rsidR="004F786D">
          <w:rPr>
            <w:noProof/>
            <w:webHidden/>
          </w:rPr>
          <w:fldChar w:fldCharType="separate"/>
        </w:r>
        <w:r w:rsidR="00A55A3E">
          <w:rPr>
            <w:noProof/>
            <w:webHidden/>
          </w:rPr>
          <w:t>16</w:t>
        </w:r>
        <w:r w:rsidR="004F786D">
          <w:rPr>
            <w:noProof/>
            <w:webHidden/>
          </w:rPr>
          <w:fldChar w:fldCharType="end"/>
        </w:r>
      </w:hyperlink>
    </w:p>
    <w:p w14:paraId="1860D96F" w14:textId="74C90F8B" w:rsidR="004F786D" w:rsidRDefault="00DD1726">
      <w:pPr>
        <w:pStyle w:val="TOC2"/>
        <w:rPr>
          <w:rFonts w:asciiTheme="minorHAnsi" w:eastAsiaTheme="minorEastAsia" w:hAnsiTheme="minorHAnsi" w:cstheme="minorBidi"/>
          <w:noProof/>
        </w:rPr>
      </w:pPr>
      <w:hyperlink w:anchor="_Toc144304021" w:history="1">
        <w:r w:rsidR="004F786D" w:rsidRPr="003F0C23">
          <w:rPr>
            <w:rStyle w:val="Hyperlink"/>
            <w:rFonts w:cs="Calibri"/>
            <w:noProof/>
            <w:lang w:val="ro-RO"/>
          </w:rPr>
          <w:t>Subsecțiunea 4.3: Contractarea</w:t>
        </w:r>
        <w:r w:rsidR="004F786D">
          <w:rPr>
            <w:noProof/>
            <w:webHidden/>
          </w:rPr>
          <w:tab/>
        </w:r>
        <w:r w:rsidR="004F786D">
          <w:rPr>
            <w:noProof/>
            <w:webHidden/>
          </w:rPr>
          <w:fldChar w:fldCharType="begin"/>
        </w:r>
        <w:r w:rsidR="004F786D">
          <w:rPr>
            <w:noProof/>
            <w:webHidden/>
          </w:rPr>
          <w:instrText xml:space="preserve"> PAGEREF _Toc144304021 \h </w:instrText>
        </w:r>
        <w:r w:rsidR="004F786D">
          <w:rPr>
            <w:noProof/>
            <w:webHidden/>
          </w:rPr>
        </w:r>
        <w:r w:rsidR="004F786D">
          <w:rPr>
            <w:noProof/>
            <w:webHidden/>
          </w:rPr>
          <w:fldChar w:fldCharType="separate"/>
        </w:r>
        <w:r w:rsidR="00A55A3E">
          <w:rPr>
            <w:noProof/>
            <w:webHidden/>
          </w:rPr>
          <w:t>18</w:t>
        </w:r>
        <w:r w:rsidR="004F786D">
          <w:rPr>
            <w:noProof/>
            <w:webHidden/>
          </w:rPr>
          <w:fldChar w:fldCharType="end"/>
        </w:r>
      </w:hyperlink>
    </w:p>
    <w:p w14:paraId="5682477F" w14:textId="06E01981" w:rsidR="004F786D" w:rsidRDefault="00DD1726">
      <w:pPr>
        <w:pStyle w:val="TOC1"/>
        <w:rPr>
          <w:rFonts w:asciiTheme="minorHAnsi" w:eastAsiaTheme="minorEastAsia" w:hAnsiTheme="minorHAnsi" w:cstheme="minorBidi"/>
          <w:b w:val="0"/>
          <w:lang w:val="en-US"/>
        </w:rPr>
      </w:pPr>
      <w:hyperlink w:anchor="_Toc144304022" w:history="1">
        <w:r w:rsidR="004F786D" w:rsidRPr="003F0C23">
          <w:rPr>
            <w:rStyle w:val="Hyperlink"/>
            <w:rFonts w:cs="Calibri"/>
          </w:rPr>
          <w:t>SECȚIUNEA 5: Lista documentelor ce însoțesc cererea de finanțare</w:t>
        </w:r>
        <w:r w:rsidR="004F786D">
          <w:rPr>
            <w:webHidden/>
          </w:rPr>
          <w:tab/>
        </w:r>
        <w:r w:rsidR="004F786D">
          <w:rPr>
            <w:webHidden/>
          </w:rPr>
          <w:fldChar w:fldCharType="begin"/>
        </w:r>
        <w:r w:rsidR="004F786D">
          <w:rPr>
            <w:webHidden/>
          </w:rPr>
          <w:instrText xml:space="preserve"> PAGEREF _Toc144304022 \h </w:instrText>
        </w:r>
        <w:r w:rsidR="004F786D">
          <w:rPr>
            <w:webHidden/>
          </w:rPr>
        </w:r>
        <w:r w:rsidR="004F786D">
          <w:rPr>
            <w:webHidden/>
          </w:rPr>
          <w:fldChar w:fldCharType="separate"/>
        </w:r>
        <w:r w:rsidR="00A55A3E">
          <w:rPr>
            <w:webHidden/>
          </w:rPr>
          <w:t>20</w:t>
        </w:r>
        <w:r w:rsidR="004F786D">
          <w:rPr>
            <w:webHidden/>
          </w:rPr>
          <w:fldChar w:fldCharType="end"/>
        </w:r>
      </w:hyperlink>
    </w:p>
    <w:p w14:paraId="5EFDBA9C" w14:textId="2A10A741" w:rsidR="004F786D" w:rsidRDefault="00DD1726">
      <w:pPr>
        <w:pStyle w:val="TOC1"/>
        <w:rPr>
          <w:rFonts w:asciiTheme="minorHAnsi" w:eastAsiaTheme="minorEastAsia" w:hAnsiTheme="minorHAnsi" w:cstheme="minorBidi"/>
          <w:b w:val="0"/>
          <w:lang w:val="en-US"/>
        </w:rPr>
      </w:pPr>
      <w:hyperlink w:anchor="_Toc144304023" w:history="1">
        <w:r w:rsidR="004F786D" w:rsidRPr="003F0C23">
          <w:rPr>
            <w:rStyle w:val="Hyperlink"/>
            <w:rFonts w:cs="Calibri"/>
          </w:rPr>
          <w:t>SECȚIUNEA 6: Lista anexelor</w:t>
        </w:r>
        <w:r w:rsidR="004F786D">
          <w:rPr>
            <w:webHidden/>
          </w:rPr>
          <w:tab/>
        </w:r>
        <w:r w:rsidR="004F786D">
          <w:rPr>
            <w:webHidden/>
          </w:rPr>
          <w:fldChar w:fldCharType="begin"/>
        </w:r>
        <w:r w:rsidR="004F786D">
          <w:rPr>
            <w:webHidden/>
          </w:rPr>
          <w:instrText xml:space="preserve"> PAGEREF _Toc144304023 \h </w:instrText>
        </w:r>
        <w:r w:rsidR="004F786D">
          <w:rPr>
            <w:webHidden/>
          </w:rPr>
        </w:r>
        <w:r w:rsidR="004F786D">
          <w:rPr>
            <w:webHidden/>
          </w:rPr>
          <w:fldChar w:fldCharType="separate"/>
        </w:r>
        <w:r w:rsidR="00A55A3E">
          <w:rPr>
            <w:webHidden/>
          </w:rPr>
          <w:t>21</w:t>
        </w:r>
        <w:r w:rsidR="004F786D">
          <w:rPr>
            <w:webHidden/>
          </w:rPr>
          <w:fldChar w:fldCharType="end"/>
        </w:r>
      </w:hyperlink>
    </w:p>
    <w:p w14:paraId="46ECECF4" w14:textId="77777777" w:rsidR="003A7C81" w:rsidRPr="00E60B14" w:rsidRDefault="00DA4126" w:rsidP="00911A19">
      <w:pPr>
        <w:pStyle w:val="TOC1"/>
        <w:spacing w:after="120" w:line="240" w:lineRule="auto"/>
        <w:jc w:val="both"/>
        <w:rPr>
          <w:rFonts w:ascii="Calibri" w:hAnsi="Calibri" w:cs="Calibri"/>
          <w:noProof w:val="0"/>
        </w:rPr>
        <w:sectPr w:rsidR="003A7C81" w:rsidRPr="00E60B14" w:rsidSect="004073D8">
          <w:headerReference w:type="first" r:id="rId12"/>
          <w:pgSz w:w="11906" w:h="16838" w:code="9"/>
          <w:pgMar w:top="1276" w:right="900" w:bottom="993" w:left="1701" w:header="426" w:footer="720" w:gutter="0"/>
          <w:cols w:space="720"/>
          <w:docGrid w:linePitch="360"/>
        </w:sectPr>
      </w:pPr>
      <w:r w:rsidRPr="00E60B14">
        <w:rPr>
          <w:rFonts w:asciiTheme="minorHAnsi" w:hAnsiTheme="minorHAnsi" w:cstheme="minorHAnsi"/>
          <w:noProof w:val="0"/>
        </w:rPr>
        <w:fldChar w:fldCharType="end"/>
      </w:r>
    </w:p>
    <w:p w14:paraId="0A4B3744" w14:textId="77777777" w:rsidR="003A7C81" w:rsidRPr="00E60B14" w:rsidRDefault="003A7C81" w:rsidP="00A17F94">
      <w:pPr>
        <w:pStyle w:val="Heading1"/>
        <w:spacing w:after="120"/>
        <w:jc w:val="center"/>
        <w:rPr>
          <w:rFonts w:cs="Calibri"/>
          <w:sz w:val="22"/>
          <w:szCs w:val="22"/>
          <w:lang w:val="ro-RO"/>
        </w:rPr>
      </w:pPr>
    </w:p>
    <w:p w14:paraId="0293F164" w14:textId="77777777" w:rsidR="00B81CE6" w:rsidRPr="00E60B14" w:rsidRDefault="00B81CE6" w:rsidP="00A17F94">
      <w:pPr>
        <w:pStyle w:val="Heading1"/>
        <w:spacing w:after="120"/>
        <w:jc w:val="center"/>
        <w:rPr>
          <w:rFonts w:cs="Calibri"/>
          <w:sz w:val="22"/>
          <w:szCs w:val="22"/>
          <w:lang w:val="ro-RO"/>
        </w:rPr>
      </w:pPr>
    </w:p>
    <w:p w14:paraId="00A039F6" w14:textId="77777777" w:rsidR="00B81CE6" w:rsidRDefault="00B81CE6" w:rsidP="00A17F94">
      <w:pPr>
        <w:pStyle w:val="Heading1"/>
        <w:spacing w:after="120"/>
        <w:jc w:val="center"/>
        <w:rPr>
          <w:rFonts w:cs="Calibri"/>
          <w:sz w:val="22"/>
          <w:szCs w:val="22"/>
          <w:lang w:val="ro-RO"/>
        </w:rPr>
      </w:pPr>
    </w:p>
    <w:p w14:paraId="1DDC416D" w14:textId="77777777" w:rsidR="004F786D" w:rsidRPr="00E60B14" w:rsidRDefault="004F786D" w:rsidP="00A17F94">
      <w:pPr>
        <w:pStyle w:val="Heading1"/>
        <w:spacing w:after="120"/>
        <w:jc w:val="center"/>
        <w:rPr>
          <w:rFonts w:cs="Calibri"/>
          <w:sz w:val="22"/>
          <w:szCs w:val="22"/>
          <w:lang w:val="ro-RO"/>
        </w:rPr>
      </w:pPr>
    </w:p>
    <w:p w14:paraId="25C6BFC5" w14:textId="77777777" w:rsidR="00B81CE6" w:rsidRPr="00E60B14" w:rsidRDefault="00B81CE6" w:rsidP="00A17F94">
      <w:pPr>
        <w:pStyle w:val="Heading1"/>
        <w:spacing w:after="120"/>
        <w:jc w:val="center"/>
        <w:rPr>
          <w:rFonts w:cs="Calibri"/>
          <w:sz w:val="22"/>
          <w:szCs w:val="22"/>
          <w:lang w:val="ro-RO"/>
        </w:rPr>
      </w:pPr>
    </w:p>
    <w:p w14:paraId="54B7B2B5" w14:textId="77777777" w:rsidR="00B81CE6" w:rsidRPr="00E60B14" w:rsidRDefault="00B81CE6" w:rsidP="00A17F94">
      <w:pPr>
        <w:pStyle w:val="Heading1"/>
        <w:spacing w:after="120"/>
        <w:jc w:val="center"/>
        <w:rPr>
          <w:rFonts w:cs="Calibri"/>
          <w:sz w:val="22"/>
          <w:szCs w:val="22"/>
          <w:lang w:val="ro-RO"/>
        </w:rPr>
      </w:pPr>
    </w:p>
    <w:p w14:paraId="264FAC8C" w14:textId="77777777" w:rsidR="00B81CE6" w:rsidRPr="00E60B14" w:rsidRDefault="00B81CE6" w:rsidP="00A17F94">
      <w:pPr>
        <w:pStyle w:val="Heading1"/>
        <w:spacing w:after="120"/>
        <w:jc w:val="center"/>
        <w:rPr>
          <w:rFonts w:cs="Calibri"/>
          <w:sz w:val="22"/>
          <w:szCs w:val="22"/>
          <w:lang w:val="ro-RO"/>
        </w:rPr>
      </w:pPr>
    </w:p>
    <w:p w14:paraId="599B5079" w14:textId="77777777" w:rsidR="00815A1C" w:rsidRPr="00E60B14" w:rsidRDefault="00392640" w:rsidP="00A17F94">
      <w:pPr>
        <w:pStyle w:val="Heading1"/>
        <w:spacing w:after="120"/>
        <w:jc w:val="center"/>
        <w:rPr>
          <w:rFonts w:cs="Calibri"/>
          <w:sz w:val="22"/>
          <w:szCs w:val="22"/>
          <w:lang w:val="ro-RO"/>
        </w:rPr>
      </w:pPr>
      <w:bookmarkStart w:id="15" w:name="_Toc144303999"/>
      <w:r w:rsidRPr="00E60B14">
        <w:rPr>
          <w:rFonts w:cs="Calibri"/>
          <w:sz w:val="22"/>
          <w:szCs w:val="22"/>
          <w:lang w:val="ro-RO"/>
        </w:rPr>
        <w:lastRenderedPageBreak/>
        <w:t>SECȚIUNEA 1 – A</w:t>
      </w:r>
      <w:r w:rsidR="000A4706" w:rsidRPr="00E60B14">
        <w:rPr>
          <w:rFonts w:cs="Calibri"/>
          <w:sz w:val="22"/>
          <w:szCs w:val="22"/>
          <w:lang w:val="ro-RO"/>
        </w:rPr>
        <w:t xml:space="preserve">brevieri și </w:t>
      </w:r>
      <w:r w:rsidR="00911D63" w:rsidRPr="00E60B14">
        <w:rPr>
          <w:rFonts w:cs="Calibri"/>
          <w:sz w:val="22"/>
          <w:szCs w:val="22"/>
          <w:lang w:val="ro-RO"/>
        </w:rPr>
        <w:t>g</w:t>
      </w:r>
      <w:r w:rsidR="000A4706" w:rsidRPr="00E60B14">
        <w:rPr>
          <w:rFonts w:cs="Calibri"/>
          <w:sz w:val="22"/>
          <w:szCs w:val="22"/>
          <w:lang w:val="ro-RO"/>
        </w:rPr>
        <w:t>losar</w:t>
      </w:r>
      <w:bookmarkEnd w:id="15"/>
    </w:p>
    <w:p w14:paraId="366B1517" w14:textId="77777777" w:rsidR="00392640" w:rsidRPr="00E60B14" w:rsidRDefault="00392640" w:rsidP="00A17F94">
      <w:pPr>
        <w:pStyle w:val="Heading2"/>
        <w:spacing w:before="0" w:after="120" w:line="240" w:lineRule="auto"/>
        <w:ind w:firstLine="198"/>
        <w:jc w:val="both"/>
        <w:rPr>
          <w:rFonts w:ascii="Calibri" w:hAnsi="Calibri" w:cs="Calibri"/>
          <w:color w:val="000000"/>
          <w:sz w:val="22"/>
          <w:szCs w:val="22"/>
          <w:lang w:val="ro-RO"/>
        </w:rPr>
      </w:pPr>
      <w:bookmarkStart w:id="16" w:name="_Toc445908171"/>
      <w:bookmarkStart w:id="17" w:name="_Toc144304000"/>
      <w:r w:rsidRPr="00E60B14">
        <w:rPr>
          <w:rFonts w:ascii="Calibri" w:hAnsi="Calibri" w:cs="Calibri"/>
          <w:color w:val="000000"/>
          <w:sz w:val="22"/>
          <w:szCs w:val="22"/>
          <w:lang w:val="ro-RO"/>
        </w:rPr>
        <w:t>ABREVIERI</w:t>
      </w:r>
      <w:bookmarkEnd w:id="16"/>
      <w:bookmarkEnd w:id="17"/>
    </w:p>
    <w:p w14:paraId="4514D2BF" w14:textId="77777777" w:rsidR="00392640" w:rsidRPr="00E60B14" w:rsidRDefault="00392640" w:rsidP="00A17F94">
      <w:pPr>
        <w:spacing w:after="120" w:line="240" w:lineRule="auto"/>
        <w:rPr>
          <w:rFonts w:cs="Calibri"/>
          <w:lang w:val="ro-RO"/>
        </w:rPr>
      </w:pPr>
    </w:p>
    <w:tbl>
      <w:tblPr>
        <w:tblW w:w="0" w:type="auto"/>
        <w:tblCellMar>
          <w:left w:w="0" w:type="dxa"/>
          <w:right w:w="0" w:type="dxa"/>
        </w:tblCellMar>
        <w:tblLook w:val="04A0" w:firstRow="1" w:lastRow="0" w:firstColumn="1" w:lastColumn="0" w:noHBand="0" w:noVBand="1"/>
      </w:tblPr>
      <w:tblGrid>
        <w:gridCol w:w="2064"/>
        <w:gridCol w:w="7221"/>
      </w:tblGrid>
      <w:tr w:rsidR="00392640" w:rsidRPr="00E60B14" w14:paraId="54E05600" w14:textId="77777777" w:rsidTr="00174CCC">
        <w:trPr>
          <w:trHeight w:val="567"/>
        </w:trPr>
        <w:tc>
          <w:tcPr>
            <w:tcW w:w="20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AE5B67D" w14:textId="77777777" w:rsidR="00392640" w:rsidRPr="00E60B14" w:rsidRDefault="00392640" w:rsidP="0091510D">
            <w:pPr>
              <w:pStyle w:val="NoSpacing0"/>
              <w:rPr>
                <w:rFonts w:ascii="Calibri" w:hAnsi="Calibri" w:cs="Calibri"/>
                <w:sz w:val="22"/>
                <w:szCs w:val="22"/>
              </w:rPr>
            </w:pPr>
            <w:r w:rsidRPr="00E60B14">
              <w:rPr>
                <w:rFonts w:ascii="Calibri" w:hAnsi="Calibri" w:cs="Calibri"/>
                <w:sz w:val="22"/>
                <w:szCs w:val="22"/>
              </w:rPr>
              <w:t>AM POCA</w:t>
            </w:r>
          </w:p>
        </w:tc>
        <w:tc>
          <w:tcPr>
            <w:tcW w:w="722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996AFBA" w14:textId="77777777" w:rsidR="00392640" w:rsidRPr="00E60B14" w:rsidRDefault="00392640" w:rsidP="0091510D">
            <w:pPr>
              <w:pStyle w:val="NoSpacing0"/>
              <w:rPr>
                <w:rFonts w:ascii="Calibri" w:hAnsi="Calibri" w:cs="Calibri"/>
                <w:sz w:val="22"/>
                <w:szCs w:val="22"/>
              </w:rPr>
            </w:pPr>
            <w:r w:rsidRPr="00E60B14">
              <w:rPr>
                <w:rFonts w:ascii="Calibri" w:hAnsi="Calibri" w:cs="Calibri"/>
                <w:sz w:val="22"/>
                <w:szCs w:val="22"/>
              </w:rPr>
              <w:t>Autoritatea de Management pentru Programul Operațional Capacitate Administrativă</w:t>
            </w:r>
          </w:p>
        </w:tc>
      </w:tr>
      <w:tr w:rsidR="00B35BBB" w:rsidRPr="00E60B14" w14:paraId="46F3DB9B"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501943"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FSE</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4E60252"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Fondul Social European</w:t>
            </w:r>
          </w:p>
        </w:tc>
      </w:tr>
      <w:tr w:rsidR="00B35BBB" w:rsidRPr="00C017F6" w14:paraId="1CBCE246"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43C9EA8"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FEDR</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9F423C"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Fondul European de Dezvoltare Regională</w:t>
            </w:r>
          </w:p>
        </w:tc>
      </w:tr>
      <w:tr w:rsidR="00B35BBB" w:rsidRPr="00C017F6" w14:paraId="2171A2B1"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5414F41"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FESI</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8A3075"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Fondurile Europene Structurale și de Investiții</w:t>
            </w:r>
          </w:p>
        </w:tc>
      </w:tr>
      <w:tr w:rsidR="00D34F3E" w:rsidRPr="00C017F6" w14:paraId="36ABD65C"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F7B1DE5"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ANAF</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tcPr>
          <w:p w14:paraId="51369981"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Agenția Națională de Administrare Fiscală</w:t>
            </w:r>
          </w:p>
        </w:tc>
      </w:tr>
      <w:tr w:rsidR="00D34F3E" w:rsidRPr="00E60B14" w14:paraId="0B02B0C2"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94B61DB"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OT</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F617F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Obiectiv tematic</w:t>
            </w:r>
          </w:p>
        </w:tc>
      </w:tr>
      <w:tr w:rsidR="00D34F3E" w:rsidRPr="00E60B14" w14:paraId="6BE6EBB0"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143BB47"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OS</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E743A22"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Obiectiv specific</w:t>
            </w:r>
          </w:p>
        </w:tc>
      </w:tr>
      <w:tr w:rsidR="00D34F3E" w:rsidRPr="00E60B14" w14:paraId="161BF447"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4ECB344"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POCA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7A5FE5C"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Programul Operaţional Capacitate Administrativă 2014 - 2020</w:t>
            </w:r>
          </w:p>
        </w:tc>
      </w:tr>
      <w:tr w:rsidR="00D34F3E" w:rsidRPr="00E60B14" w14:paraId="5E002FB7"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9770E00"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SIPOCA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760F767"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Sistemul informatic al POCA</w:t>
            </w:r>
          </w:p>
        </w:tc>
      </w:tr>
      <w:tr w:rsidR="00D91978" w:rsidRPr="00C017F6" w14:paraId="31130063"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8335EB7" w14:textId="77777777" w:rsidR="00D91978" w:rsidRPr="00E60B14" w:rsidRDefault="00D91978" w:rsidP="00D34F3E">
            <w:pPr>
              <w:pStyle w:val="NoSpacing0"/>
              <w:rPr>
                <w:rFonts w:ascii="Calibri" w:hAnsi="Calibri" w:cs="Calibri"/>
                <w:sz w:val="22"/>
                <w:szCs w:val="22"/>
              </w:rPr>
            </w:pPr>
            <w:r>
              <w:rPr>
                <w:rFonts w:ascii="Calibri" w:hAnsi="Calibri" w:cs="Calibri"/>
                <w:sz w:val="22"/>
                <w:szCs w:val="22"/>
              </w:rPr>
              <w:t>SCAP</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tcPr>
          <w:p w14:paraId="75C56725" w14:textId="77777777" w:rsidR="00D91978" w:rsidRPr="00E60B14" w:rsidRDefault="00D91978" w:rsidP="00D34F3E">
            <w:pPr>
              <w:pStyle w:val="NoSpacing0"/>
              <w:rPr>
                <w:rFonts w:ascii="Calibri" w:hAnsi="Calibri" w:cs="Calibri"/>
                <w:sz w:val="22"/>
                <w:szCs w:val="22"/>
              </w:rPr>
            </w:pPr>
            <w:r>
              <w:rPr>
                <w:rFonts w:ascii="Calibri" w:hAnsi="Calibri" w:cs="Calibri"/>
                <w:sz w:val="22"/>
                <w:szCs w:val="22"/>
              </w:rPr>
              <w:t xml:space="preserve">Strategia pentru consolidarea administrației publice </w:t>
            </w:r>
          </w:p>
        </w:tc>
      </w:tr>
      <w:tr w:rsidR="00D34F3E" w:rsidRPr="00E60B14" w14:paraId="3D431913"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10298E0"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TVA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BAFAB16"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Taxa pe valoarea adăugată</w:t>
            </w:r>
          </w:p>
        </w:tc>
      </w:tr>
      <w:tr w:rsidR="00D34F3E" w:rsidRPr="00E60B14" w14:paraId="47BC0558"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25BC94"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MySMIS 2014</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CC048F8"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 xml:space="preserve">Aplicația informatică prin care solicitanții transmit cererile de finanțare </w:t>
            </w:r>
          </w:p>
        </w:tc>
      </w:tr>
    </w:tbl>
    <w:p w14:paraId="1325E41A" w14:textId="77777777" w:rsidR="00392640" w:rsidRPr="00E60B14" w:rsidRDefault="00392640" w:rsidP="00A17F94">
      <w:pPr>
        <w:pStyle w:val="Heading2"/>
        <w:spacing w:before="0" w:after="120" w:line="240" w:lineRule="auto"/>
        <w:ind w:firstLine="198"/>
        <w:jc w:val="both"/>
        <w:rPr>
          <w:rFonts w:ascii="Calibri" w:hAnsi="Calibri" w:cs="Calibri"/>
          <w:color w:val="000000"/>
          <w:sz w:val="22"/>
          <w:szCs w:val="22"/>
          <w:lang w:val="ro-RO"/>
        </w:rPr>
      </w:pPr>
      <w:r w:rsidRPr="00E60B14">
        <w:rPr>
          <w:rFonts w:ascii="Calibri" w:hAnsi="Calibri" w:cs="Calibri"/>
          <w:color w:val="000000"/>
          <w:sz w:val="22"/>
          <w:szCs w:val="22"/>
          <w:lang w:val="ro-RO"/>
        </w:rPr>
        <w:br w:type="page"/>
      </w:r>
      <w:bookmarkStart w:id="18" w:name="_Toc144304001"/>
      <w:bookmarkStart w:id="19" w:name="_Toc445908172"/>
      <w:r w:rsidRPr="00E60B14">
        <w:rPr>
          <w:rFonts w:ascii="Calibri" w:hAnsi="Calibri" w:cs="Calibri"/>
          <w:color w:val="000000"/>
          <w:sz w:val="22"/>
          <w:szCs w:val="22"/>
          <w:lang w:val="ro-RO"/>
        </w:rPr>
        <w:lastRenderedPageBreak/>
        <w:t>GLOSAR</w:t>
      </w:r>
      <w:bookmarkEnd w:id="18"/>
      <w:r w:rsidRPr="00E60B14">
        <w:rPr>
          <w:rFonts w:ascii="Calibri" w:hAnsi="Calibri" w:cs="Calibri"/>
          <w:color w:val="000000"/>
          <w:sz w:val="22"/>
          <w:szCs w:val="22"/>
          <w:lang w:val="ro-RO"/>
        </w:rPr>
        <w:t xml:space="preserve"> </w:t>
      </w:r>
      <w:bookmarkEnd w:id="19"/>
    </w:p>
    <w:p w14:paraId="2FAC78D6" w14:textId="77777777" w:rsidR="00392640" w:rsidRPr="00E60B14" w:rsidRDefault="00392640" w:rsidP="00A17F94">
      <w:pPr>
        <w:spacing w:after="120" w:line="240" w:lineRule="auto"/>
        <w:rPr>
          <w:rFonts w:cs="Calibri"/>
          <w:lang w:val="ro-RO"/>
        </w:rPr>
      </w:pPr>
    </w:p>
    <w:p w14:paraId="06A476D9" w14:textId="77777777" w:rsidR="005D3246" w:rsidRDefault="00392640" w:rsidP="00881CF2">
      <w:pPr>
        <w:spacing w:after="120" w:line="240" w:lineRule="auto"/>
        <w:jc w:val="both"/>
        <w:rPr>
          <w:rFonts w:cs="Calibri"/>
          <w:lang w:val="ro-RO"/>
        </w:rPr>
      </w:pPr>
      <w:bookmarkStart w:id="20" w:name="_Toc448998821"/>
      <w:bookmarkStart w:id="21" w:name="_Toc450555409"/>
      <w:bookmarkStart w:id="22" w:name="_Toc450555486"/>
      <w:bookmarkStart w:id="23" w:name="_Toc450571023"/>
      <w:bookmarkStart w:id="24" w:name="_Toc448997071"/>
      <w:r w:rsidRPr="00E60B14">
        <w:rPr>
          <w:rFonts w:cs="Calibri"/>
          <w:b/>
          <w:lang w:val="ro-RO"/>
        </w:rPr>
        <w:t>Solicitant</w:t>
      </w:r>
      <w:r w:rsidRPr="00E60B14">
        <w:rPr>
          <w:rFonts w:cs="Calibri"/>
          <w:lang w:val="ro-RO"/>
        </w:rPr>
        <w:t>:</w:t>
      </w:r>
      <w:r w:rsidR="007B6C70" w:rsidRPr="00E60B14">
        <w:rPr>
          <w:rStyle w:val="apple-converted-space"/>
          <w:rFonts w:cs="Calibri"/>
          <w:color w:val="000000"/>
          <w:lang w:val="ro-RO"/>
        </w:rPr>
        <w:t xml:space="preserve"> </w:t>
      </w:r>
      <w:r w:rsidRPr="00E60B14">
        <w:rPr>
          <w:rFonts w:cs="Calibri"/>
          <w:lang w:val="ro-RO"/>
        </w:rPr>
        <w:t>instituţia/organizaţia care solicită finanţare în cadrul unei cereri de proiecte.</w:t>
      </w:r>
      <w:bookmarkEnd w:id="20"/>
      <w:bookmarkEnd w:id="21"/>
      <w:bookmarkEnd w:id="22"/>
      <w:bookmarkEnd w:id="23"/>
    </w:p>
    <w:p w14:paraId="6E7012C9" w14:textId="77777777" w:rsidR="00BD75A9" w:rsidRPr="00774608" w:rsidRDefault="00BD75A9" w:rsidP="00BD75A9">
      <w:pPr>
        <w:spacing w:after="120" w:line="240" w:lineRule="auto"/>
        <w:jc w:val="both"/>
        <w:rPr>
          <w:rFonts w:cs="Calibri"/>
          <w:lang w:val="ro-RO"/>
        </w:rPr>
      </w:pPr>
      <w:bookmarkStart w:id="25" w:name="_Toc448998822"/>
      <w:bookmarkStart w:id="26" w:name="_Toc450555410"/>
      <w:bookmarkStart w:id="27" w:name="_Toc450555487"/>
      <w:bookmarkStart w:id="28" w:name="_Toc450571024"/>
      <w:r w:rsidRPr="00774608">
        <w:rPr>
          <w:rFonts w:cs="Calibri"/>
          <w:b/>
          <w:lang w:val="ro-RO"/>
        </w:rPr>
        <w:t>Lider</w:t>
      </w:r>
      <w:r w:rsidRPr="00774608">
        <w:rPr>
          <w:rFonts w:cs="Calibri"/>
          <w:lang w:val="ro-RO"/>
        </w:rPr>
        <w:t xml:space="preserve"> </w:t>
      </w:r>
      <w:r w:rsidRPr="00774608">
        <w:rPr>
          <w:rFonts w:cs="Calibri"/>
          <w:b/>
          <w:lang w:val="ro-RO"/>
        </w:rPr>
        <w:t>de</w:t>
      </w:r>
      <w:r w:rsidRPr="00774608">
        <w:rPr>
          <w:rFonts w:cs="Calibri"/>
          <w:lang w:val="ro-RO"/>
        </w:rPr>
        <w:t xml:space="preserve"> </w:t>
      </w:r>
      <w:r w:rsidRPr="00774608">
        <w:rPr>
          <w:rFonts w:cs="Calibri"/>
          <w:b/>
          <w:lang w:val="ro-RO"/>
        </w:rPr>
        <w:t>parteneriat</w:t>
      </w:r>
      <w:r w:rsidRPr="00774608">
        <w:rPr>
          <w:rFonts w:cs="Calibri"/>
          <w:lang w:val="ro-RO"/>
        </w:rPr>
        <w:t>: instituţia/organizaţia care solicită finanţare în cadrul unei cereri de proiecte - în parteneriat cu alte instituţii/organizaţii.</w:t>
      </w:r>
      <w:bookmarkEnd w:id="25"/>
      <w:bookmarkEnd w:id="26"/>
      <w:bookmarkEnd w:id="27"/>
      <w:bookmarkEnd w:id="28"/>
    </w:p>
    <w:p w14:paraId="5C8D8C73" w14:textId="77777777" w:rsidR="005D3246" w:rsidRPr="00E60B14" w:rsidRDefault="00392640" w:rsidP="00881CF2">
      <w:pPr>
        <w:spacing w:after="120" w:line="240" w:lineRule="auto"/>
        <w:jc w:val="both"/>
        <w:rPr>
          <w:rFonts w:cs="Calibri"/>
          <w:lang w:val="ro-RO"/>
        </w:rPr>
      </w:pPr>
      <w:bookmarkStart w:id="29" w:name="_Toc448998823"/>
      <w:bookmarkStart w:id="30" w:name="_Toc450555411"/>
      <w:bookmarkStart w:id="31" w:name="_Toc450555488"/>
      <w:bookmarkStart w:id="32" w:name="_Toc450571025"/>
      <w:r w:rsidRPr="00E60B14">
        <w:rPr>
          <w:rFonts w:cs="Calibri"/>
          <w:b/>
          <w:lang w:val="ro-RO"/>
        </w:rPr>
        <w:t>Beneficiar</w:t>
      </w:r>
      <w:r w:rsidRPr="00E60B14">
        <w:rPr>
          <w:rFonts w:cs="Calibri"/>
          <w:lang w:val="ro-RO"/>
        </w:rPr>
        <w:t xml:space="preserve">: solicitantul </w:t>
      </w:r>
      <w:r w:rsidR="00BD75A9" w:rsidRPr="00774608">
        <w:rPr>
          <w:rFonts w:cs="Calibri"/>
          <w:lang w:val="ro-RO"/>
        </w:rPr>
        <w:t xml:space="preserve">sau liderul de parteneriat </w:t>
      </w:r>
      <w:r w:rsidRPr="00E60B14">
        <w:rPr>
          <w:rFonts w:cs="Calibri"/>
          <w:lang w:val="ro-RO"/>
        </w:rPr>
        <w:t>semnatar al contractului/ordinului de finanțare.</w:t>
      </w:r>
      <w:bookmarkEnd w:id="29"/>
      <w:bookmarkEnd w:id="30"/>
      <w:bookmarkEnd w:id="31"/>
      <w:bookmarkEnd w:id="32"/>
    </w:p>
    <w:p w14:paraId="3D51F31E" w14:textId="77777777" w:rsidR="005D3246" w:rsidRPr="00E60B14" w:rsidRDefault="00392640" w:rsidP="00881CF2">
      <w:pPr>
        <w:spacing w:after="120" w:line="240" w:lineRule="auto"/>
        <w:jc w:val="both"/>
        <w:rPr>
          <w:rFonts w:cs="Calibri"/>
          <w:lang w:val="ro-RO"/>
        </w:rPr>
      </w:pPr>
      <w:bookmarkStart w:id="33" w:name="_Toc448998824"/>
      <w:bookmarkStart w:id="34" w:name="_Toc450555412"/>
      <w:bookmarkStart w:id="35" w:name="_Toc450555489"/>
      <w:bookmarkStart w:id="36" w:name="_Toc450571026"/>
      <w:r w:rsidRPr="00E60B14">
        <w:rPr>
          <w:rFonts w:cs="Calibri"/>
          <w:b/>
          <w:lang w:val="ro-RO"/>
        </w:rPr>
        <w:t>Contractul</w:t>
      </w:r>
      <w:r w:rsidRPr="00E60B14">
        <w:rPr>
          <w:rFonts w:cs="Calibri"/>
          <w:lang w:val="ro-RO"/>
        </w:rPr>
        <w:t xml:space="preserve"> </w:t>
      </w:r>
      <w:r w:rsidRPr="00E60B14">
        <w:rPr>
          <w:rFonts w:cs="Calibri"/>
          <w:b/>
          <w:lang w:val="ro-RO"/>
        </w:rPr>
        <w:t>de</w:t>
      </w:r>
      <w:r w:rsidRPr="00E60B14">
        <w:rPr>
          <w:rFonts w:cs="Calibri"/>
          <w:lang w:val="ro-RO"/>
        </w:rPr>
        <w:t xml:space="preserve"> </w:t>
      </w:r>
      <w:r w:rsidRPr="00E60B14">
        <w:rPr>
          <w:rFonts w:cs="Calibri"/>
          <w:b/>
          <w:lang w:val="ro-RO"/>
        </w:rPr>
        <w:t>finanţare</w:t>
      </w:r>
      <w:r w:rsidRPr="00E60B14">
        <w:rPr>
          <w:rFonts w:cs="Calibri"/>
          <w:lang w:val="ro-RO"/>
        </w:rPr>
        <w:t>:</w:t>
      </w:r>
      <w:r w:rsidR="00C36B6D" w:rsidRPr="00E60B14">
        <w:rPr>
          <w:rFonts w:cs="Calibri"/>
          <w:lang w:val="ro-RO"/>
        </w:rPr>
        <w:t xml:space="preserve"> </w:t>
      </w:r>
      <w:r w:rsidRPr="00E60B14">
        <w:rPr>
          <w:rFonts w:cs="Calibri"/>
          <w:lang w:val="ro-RO"/>
        </w:rPr>
        <w:t>contract de adeziune prin care se stabilește cadrul juridic general și specific în care se va desfășura relația contractuală dintre AM POCA și Beneficiar.</w:t>
      </w:r>
      <w:bookmarkEnd w:id="33"/>
      <w:bookmarkEnd w:id="34"/>
      <w:bookmarkEnd w:id="35"/>
      <w:bookmarkEnd w:id="36"/>
    </w:p>
    <w:p w14:paraId="0BE8897D" w14:textId="77777777" w:rsidR="005D3246" w:rsidRPr="00E60B14" w:rsidRDefault="00392640" w:rsidP="00881CF2">
      <w:pPr>
        <w:spacing w:after="120" w:line="240" w:lineRule="auto"/>
        <w:jc w:val="both"/>
        <w:rPr>
          <w:rFonts w:cs="Calibri"/>
          <w:lang w:val="ro-RO"/>
        </w:rPr>
      </w:pPr>
      <w:bookmarkStart w:id="37" w:name="_Toc448998825"/>
      <w:bookmarkStart w:id="38" w:name="_Toc450555413"/>
      <w:bookmarkStart w:id="39" w:name="_Toc450555490"/>
      <w:bookmarkStart w:id="40" w:name="_Toc450571027"/>
      <w:r w:rsidRPr="00E60B14">
        <w:rPr>
          <w:rFonts w:cs="Calibri"/>
          <w:b/>
          <w:lang w:val="ro-RO"/>
        </w:rPr>
        <w:t>Dezvoltare</w:t>
      </w:r>
      <w:r w:rsidRPr="00E60B14">
        <w:rPr>
          <w:rFonts w:cs="Calibri"/>
          <w:lang w:val="ro-RO"/>
        </w:rPr>
        <w:t xml:space="preserve"> </w:t>
      </w:r>
      <w:r w:rsidRPr="00E60B14">
        <w:rPr>
          <w:rFonts w:cs="Calibri"/>
          <w:b/>
          <w:lang w:val="ro-RO"/>
        </w:rPr>
        <w:t>durabilă</w:t>
      </w:r>
      <w:r w:rsidRPr="00E60B14">
        <w:rPr>
          <w:rFonts w:cs="Calibri"/>
          <w:lang w:val="ro-RO"/>
        </w:rPr>
        <w:t>:</w:t>
      </w:r>
      <w:r w:rsidR="007B6C70" w:rsidRPr="00E60B14">
        <w:rPr>
          <w:rStyle w:val="apple-converted-space"/>
          <w:rFonts w:cs="Calibri"/>
          <w:b/>
          <w:bCs/>
          <w:color w:val="000000"/>
          <w:lang w:val="ro-RO"/>
        </w:rPr>
        <w:t xml:space="preserve"> </w:t>
      </w:r>
      <w:r w:rsidRPr="00E60B14">
        <w:rPr>
          <w:rFonts w:cs="Calibri"/>
          <w:lang w:val="ro-RO"/>
        </w:rPr>
        <w:t>dezvoltarea care corespunde necesităţilor prezentului, fără a compromite posibilitatea generaţiilor viitoare de a-şi satisface propriile necesităţi.</w:t>
      </w:r>
      <w:bookmarkEnd w:id="37"/>
      <w:bookmarkEnd w:id="38"/>
      <w:bookmarkEnd w:id="39"/>
      <w:bookmarkEnd w:id="40"/>
    </w:p>
    <w:p w14:paraId="72EF2DBD" w14:textId="77777777" w:rsidR="005D3246" w:rsidRPr="00E60B14" w:rsidRDefault="00392640" w:rsidP="00881CF2">
      <w:pPr>
        <w:spacing w:after="120" w:line="240" w:lineRule="auto"/>
        <w:jc w:val="both"/>
        <w:rPr>
          <w:rFonts w:cs="Calibri"/>
          <w:lang w:val="ro-RO"/>
        </w:rPr>
      </w:pPr>
      <w:bookmarkStart w:id="41" w:name="_Toc448998826"/>
      <w:bookmarkStart w:id="42" w:name="_Toc450555414"/>
      <w:bookmarkStart w:id="43" w:name="_Toc450555491"/>
      <w:bookmarkStart w:id="44" w:name="_Toc450571028"/>
      <w:r w:rsidRPr="00E60B14">
        <w:rPr>
          <w:rFonts w:cs="Calibri"/>
          <w:b/>
          <w:lang w:val="ro-RO"/>
        </w:rPr>
        <w:t>Egalitatea</w:t>
      </w:r>
      <w:r w:rsidRPr="00E60B14">
        <w:rPr>
          <w:rFonts w:cs="Calibri"/>
          <w:lang w:val="ro-RO"/>
        </w:rPr>
        <w:t xml:space="preserve"> </w:t>
      </w:r>
      <w:r w:rsidRPr="00E60B14">
        <w:rPr>
          <w:rFonts w:cs="Calibri"/>
          <w:b/>
          <w:lang w:val="ro-RO"/>
        </w:rPr>
        <w:t>de</w:t>
      </w:r>
      <w:r w:rsidRPr="00E60B14">
        <w:rPr>
          <w:rFonts w:cs="Calibri"/>
          <w:lang w:val="ro-RO"/>
        </w:rPr>
        <w:t xml:space="preserve"> </w:t>
      </w:r>
      <w:r w:rsidRPr="00E60B14">
        <w:rPr>
          <w:rFonts w:cs="Calibri"/>
          <w:b/>
          <w:lang w:val="ro-RO"/>
        </w:rPr>
        <w:t>şanse</w:t>
      </w:r>
      <w:r w:rsidRPr="00E60B14">
        <w:rPr>
          <w:rFonts w:cs="Calibri"/>
          <w:lang w:val="ro-RO"/>
        </w:rPr>
        <w:t>: asigurarea participării depline a fiecărei persoane la viaţa economică, politică şi socială, fără deosebire de origine etnică, sex, religie, vârstă, dizabilităţi sau orientare sexuală.</w:t>
      </w:r>
      <w:bookmarkEnd w:id="41"/>
      <w:bookmarkEnd w:id="42"/>
      <w:bookmarkEnd w:id="43"/>
      <w:bookmarkEnd w:id="44"/>
    </w:p>
    <w:p w14:paraId="5CBAA7BD" w14:textId="77777777" w:rsidR="005D3246" w:rsidRPr="00E60B14" w:rsidRDefault="00392640" w:rsidP="00881CF2">
      <w:pPr>
        <w:spacing w:after="120" w:line="240" w:lineRule="auto"/>
        <w:jc w:val="both"/>
        <w:rPr>
          <w:rFonts w:cs="Calibri"/>
          <w:lang w:val="ro-RO"/>
        </w:rPr>
      </w:pPr>
      <w:bookmarkStart w:id="45" w:name="_Toc448998827"/>
      <w:bookmarkStart w:id="46" w:name="_Toc450555415"/>
      <w:bookmarkStart w:id="47" w:name="_Toc450555492"/>
      <w:bookmarkStart w:id="48" w:name="_Toc450571029"/>
      <w:r w:rsidRPr="00E60B14">
        <w:rPr>
          <w:rFonts w:cs="Calibri"/>
          <w:b/>
          <w:lang w:val="ro-RO"/>
        </w:rPr>
        <w:t>Indicator</w:t>
      </w:r>
      <w:r w:rsidRPr="00E60B14">
        <w:rPr>
          <w:rFonts w:cs="Calibri"/>
          <w:lang w:val="ro-RO"/>
        </w:rPr>
        <w:t xml:space="preserve"> </w:t>
      </w:r>
      <w:r w:rsidRPr="00E60B14">
        <w:rPr>
          <w:rFonts w:cs="Calibri"/>
          <w:b/>
          <w:lang w:val="ro-RO"/>
        </w:rPr>
        <w:t>de</w:t>
      </w:r>
      <w:r w:rsidRPr="00E60B14">
        <w:rPr>
          <w:rFonts w:cs="Calibri"/>
          <w:lang w:val="ro-RO"/>
        </w:rPr>
        <w:t xml:space="preserve"> </w:t>
      </w:r>
      <w:r w:rsidRPr="00E60B14">
        <w:rPr>
          <w:rFonts w:cs="Calibri"/>
          <w:b/>
          <w:lang w:val="ro-RO"/>
        </w:rPr>
        <w:t>realizare</w:t>
      </w:r>
      <w:r w:rsidR="00F52AFD" w:rsidRPr="00E60B14">
        <w:rPr>
          <w:rFonts w:cs="Calibri"/>
          <w:b/>
          <w:lang w:val="ro-RO"/>
        </w:rPr>
        <w:t>:</w:t>
      </w:r>
      <w:r w:rsidRPr="00E60B14">
        <w:rPr>
          <w:rFonts w:cs="Calibri"/>
          <w:lang w:val="ro-RO"/>
        </w:rPr>
        <w:t xml:space="preserve"> element care măsoară, în unități fizice, efectele imediate și concrete ale activităților și resurselor utilizate.</w:t>
      </w:r>
      <w:bookmarkEnd w:id="45"/>
      <w:bookmarkEnd w:id="46"/>
      <w:bookmarkEnd w:id="47"/>
      <w:bookmarkEnd w:id="48"/>
    </w:p>
    <w:p w14:paraId="7FC1F611" w14:textId="77777777" w:rsidR="005D3246" w:rsidRPr="00E60B14" w:rsidRDefault="00392640" w:rsidP="00881CF2">
      <w:pPr>
        <w:spacing w:after="120" w:line="240" w:lineRule="auto"/>
        <w:jc w:val="both"/>
        <w:rPr>
          <w:rFonts w:cs="Calibri"/>
          <w:lang w:val="ro-RO"/>
        </w:rPr>
      </w:pPr>
      <w:bookmarkStart w:id="49" w:name="_Toc448998828"/>
      <w:bookmarkStart w:id="50" w:name="_Toc450555416"/>
      <w:bookmarkStart w:id="51" w:name="_Toc450555493"/>
      <w:bookmarkStart w:id="52" w:name="_Toc450571030"/>
      <w:r w:rsidRPr="00E60B14">
        <w:rPr>
          <w:rFonts w:cs="Calibri"/>
          <w:b/>
          <w:lang w:val="ro-RO"/>
        </w:rPr>
        <w:t>Indicator</w:t>
      </w:r>
      <w:r w:rsidRPr="00E60B14">
        <w:rPr>
          <w:rFonts w:cs="Calibri"/>
          <w:lang w:val="ro-RO"/>
        </w:rPr>
        <w:t xml:space="preserve"> </w:t>
      </w:r>
      <w:r w:rsidRPr="00E60B14">
        <w:rPr>
          <w:rFonts w:cs="Calibri"/>
          <w:b/>
          <w:lang w:val="ro-RO"/>
        </w:rPr>
        <w:t>de</w:t>
      </w:r>
      <w:r w:rsidRPr="00E60B14">
        <w:rPr>
          <w:rFonts w:cs="Calibri"/>
          <w:lang w:val="ro-RO"/>
        </w:rPr>
        <w:t xml:space="preserve"> </w:t>
      </w:r>
      <w:r w:rsidRPr="00E60B14">
        <w:rPr>
          <w:rFonts w:cs="Calibri"/>
          <w:b/>
          <w:lang w:val="ro-RO"/>
        </w:rPr>
        <w:t>rezultat</w:t>
      </w:r>
      <w:r w:rsidR="00F52AFD" w:rsidRPr="00E60B14">
        <w:rPr>
          <w:rFonts w:cs="Calibri"/>
          <w:b/>
          <w:lang w:val="ro-RO"/>
        </w:rPr>
        <w:t>:</w:t>
      </w:r>
      <w:r w:rsidRPr="00E60B14">
        <w:rPr>
          <w:rFonts w:cs="Calibri"/>
          <w:lang w:val="ro-RO"/>
        </w:rPr>
        <w:t xml:space="preserve"> element care măsoară efectele, beneficiile şi avantajele la nivelul grupului țintă.</w:t>
      </w:r>
      <w:bookmarkEnd w:id="49"/>
      <w:bookmarkEnd w:id="50"/>
      <w:bookmarkEnd w:id="51"/>
      <w:bookmarkEnd w:id="52"/>
    </w:p>
    <w:p w14:paraId="4F09E668" w14:textId="77777777" w:rsidR="00BB0B0F" w:rsidRPr="00E60B14" w:rsidRDefault="00BB0B0F" w:rsidP="00881CF2">
      <w:pPr>
        <w:spacing w:after="120" w:line="240" w:lineRule="auto"/>
        <w:jc w:val="both"/>
        <w:rPr>
          <w:rFonts w:cs="Calibri"/>
          <w:lang w:val="ro-RO"/>
        </w:rPr>
      </w:pPr>
      <w:r w:rsidRPr="00E60B14">
        <w:rPr>
          <w:rFonts w:cs="Calibri"/>
          <w:b/>
          <w:lang w:val="ro-RO"/>
        </w:rPr>
        <w:t>Mecanismul non-competitiv</w:t>
      </w:r>
      <w:r w:rsidRPr="00E60B14">
        <w:rPr>
          <w:rFonts w:cs="Calibri"/>
          <w:lang w:val="ro-RO"/>
        </w:rPr>
        <w:t>: mecanism pe care AM POCA îl aplică în procesul de evaluare și selecție. În cadrul mecanismului non-competitiv solicitanții depun, într-o primă etapă o fișă de proiect. Dacă fișa de proiect este acceptată de AM POCA, solicitantul va dezvolta ulterior cererea de finanțare și o va depune în cadrul aceleași cererii de proiecte.</w:t>
      </w:r>
    </w:p>
    <w:p w14:paraId="49D903EA" w14:textId="77777777" w:rsidR="005D3246" w:rsidRPr="00E60B14" w:rsidRDefault="00392640" w:rsidP="00881CF2">
      <w:pPr>
        <w:spacing w:after="120" w:line="240" w:lineRule="auto"/>
        <w:jc w:val="both"/>
        <w:rPr>
          <w:rFonts w:cs="Calibri"/>
          <w:lang w:val="ro-RO"/>
        </w:rPr>
      </w:pPr>
      <w:bookmarkStart w:id="53" w:name="_Toc448998829"/>
      <w:bookmarkStart w:id="54" w:name="_Toc450555417"/>
      <w:bookmarkStart w:id="55" w:name="_Toc450555494"/>
      <w:bookmarkStart w:id="56" w:name="_Toc450571031"/>
      <w:r w:rsidRPr="00E60B14">
        <w:rPr>
          <w:rFonts w:cs="Calibri"/>
          <w:b/>
          <w:lang w:val="ro-RO"/>
        </w:rPr>
        <w:t>Metodologie</w:t>
      </w:r>
      <w:r w:rsidRPr="00E60B14">
        <w:rPr>
          <w:rFonts w:cs="Calibri"/>
          <w:lang w:val="ro-RO"/>
        </w:rPr>
        <w:t>:</w:t>
      </w:r>
      <w:r w:rsidR="00F52AFD" w:rsidRPr="00E60B14">
        <w:rPr>
          <w:rStyle w:val="apple-converted-space"/>
          <w:rFonts w:cs="Calibri"/>
          <w:b/>
          <w:bCs/>
          <w:color w:val="000000"/>
          <w:lang w:val="ro-RO"/>
        </w:rPr>
        <w:t xml:space="preserve"> </w:t>
      </w:r>
      <w:r w:rsidRPr="00E60B14">
        <w:rPr>
          <w:rFonts w:cs="Calibri"/>
          <w:lang w:val="ro-RO"/>
        </w:rPr>
        <w:t>modul în care proiectul va fi structurat, tehnicile, activităţile şi resursele folosite, astfel încât să determine o îmbunătăţire sustenabilă a situaţiei grupului ţintă.</w:t>
      </w:r>
      <w:bookmarkEnd w:id="53"/>
      <w:bookmarkEnd w:id="54"/>
      <w:bookmarkEnd w:id="55"/>
      <w:bookmarkEnd w:id="56"/>
    </w:p>
    <w:p w14:paraId="25780392" w14:textId="77777777" w:rsidR="00D10D45" w:rsidRPr="00E60B14" w:rsidRDefault="000A59D5" w:rsidP="00881CF2">
      <w:pPr>
        <w:spacing w:after="120" w:line="240" w:lineRule="auto"/>
        <w:jc w:val="both"/>
        <w:rPr>
          <w:rFonts w:cs="Calibri"/>
          <w:lang w:val="ro-RO"/>
        </w:rPr>
      </w:pPr>
      <w:bookmarkStart w:id="57" w:name="_Toc448998830"/>
      <w:bookmarkStart w:id="58" w:name="_Toc450555418"/>
      <w:bookmarkStart w:id="59" w:name="_Toc450555495"/>
      <w:bookmarkStart w:id="60" w:name="_Toc450571032"/>
      <w:r w:rsidRPr="00E60B14">
        <w:rPr>
          <w:rFonts w:cs="Calibri"/>
          <w:b/>
          <w:lang w:val="ro-RO"/>
        </w:rPr>
        <w:t>Operațiune</w:t>
      </w:r>
      <w:r w:rsidRPr="00E60B14">
        <w:rPr>
          <w:rFonts w:cs="Calibri"/>
          <w:lang w:val="ro-RO"/>
        </w:rPr>
        <w:t>: în accepțiunea prezentul</w:t>
      </w:r>
      <w:r w:rsidR="00F52AFD" w:rsidRPr="00E60B14">
        <w:rPr>
          <w:rFonts w:cs="Calibri"/>
          <w:lang w:val="ro-RO"/>
        </w:rPr>
        <w:t xml:space="preserve">ui ghid, operațiune reprezintă </w:t>
      </w:r>
      <w:r w:rsidRPr="00E60B14">
        <w:rPr>
          <w:rFonts w:cs="Calibri"/>
          <w:lang w:val="ro-RO"/>
        </w:rPr>
        <w:t>proiectul propus spre finanțare.</w:t>
      </w:r>
    </w:p>
    <w:p w14:paraId="082DD088" w14:textId="77777777" w:rsidR="00134895" w:rsidRPr="00E60B14" w:rsidRDefault="00134895" w:rsidP="00881CF2">
      <w:pPr>
        <w:spacing w:after="120" w:line="240" w:lineRule="auto"/>
        <w:jc w:val="both"/>
        <w:rPr>
          <w:rFonts w:cs="Calibri"/>
          <w:lang w:val="ro-RO"/>
        </w:rPr>
      </w:pPr>
      <w:r w:rsidRPr="00E60B14">
        <w:rPr>
          <w:rFonts w:cs="Calibri"/>
          <w:b/>
          <w:lang w:val="ro-RO"/>
        </w:rPr>
        <w:t>Proiect cu acoperire naţională (proiect național)</w:t>
      </w:r>
      <w:r w:rsidRPr="00E60B14">
        <w:rPr>
          <w:rFonts w:cs="Calibri"/>
          <w:lang w:val="ro-RO"/>
        </w:rPr>
        <w:t>: proiect care este atât în beneficiul regiunilor mai puțin dezvoltate, cât și al regiunii mai dezvoltate (București-Ilfov).</w:t>
      </w:r>
    </w:p>
    <w:p w14:paraId="60A5B8BC" w14:textId="77777777" w:rsidR="003A7C81" w:rsidRPr="00E60B14" w:rsidRDefault="003A7C81" w:rsidP="00A17F94">
      <w:pPr>
        <w:spacing w:after="120" w:line="240" w:lineRule="auto"/>
        <w:jc w:val="both"/>
        <w:rPr>
          <w:rFonts w:cs="Calibri"/>
          <w:lang w:val="ro-RO"/>
        </w:rPr>
        <w:sectPr w:rsidR="003A7C81" w:rsidRPr="00E60B14" w:rsidSect="007D19CC">
          <w:type w:val="continuous"/>
          <w:pgSz w:w="11906" w:h="16838" w:code="9"/>
          <w:pgMar w:top="1276" w:right="900" w:bottom="993" w:left="1701" w:header="720" w:footer="720" w:gutter="0"/>
          <w:cols w:space="720"/>
          <w:docGrid w:linePitch="360"/>
        </w:sectPr>
      </w:pPr>
    </w:p>
    <w:p w14:paraId="50AD0180" w14:textId="77777777" w:rsidR="00F32286" w:rsidRPr="00E60B14" w:rsidRDefault="00F32286" w:rsidP="00A17F94">
      <w:pPr>
        <w:pStyle w:val="Heading1"/>
        <w:spacing w:after="120"/>
        <w:ind w:left="0"/>
        <w:jc w:val="center"/>
        <w:rPr>
          <w:rFonts w:cs="Calibri"/>
          <w:sz w:val="22"/>
          <w:szCs w:val="22"/>
          <w:lang w:val="ro-RO"/>
        </w:rPr>
      </w:pPr>
      <w:bookmarkStart w:id="61" w:name="_Toc489006344"/>
      <w:bookmarkStart w:id="62" w:name="_Toc144304002"/>
      <w:bookmarkEnd w:id="24"/>
      <w:bookmarkEnd w:id="57"/>
      <w:bookmarkEnd w:id="58"/>
      <w:bookmarkEnd w:id="59"/>
      <w:bookmarkEnd w:id="60"/>
      <w:r w:rsidRPr="00E60B14">
        <w:rPr>
          <w:rFonts w:cs="Calibri"/>
          <w:sz w:val="22"/>
          <w:szCs w:val="22"/>
          <w:lang w:val="ro-RO"/>
        </w:rPr>
        <w:lastRenderedPageBreak/>
        <w:t>SECȚIUNEA 2 – Informații generale</w:t>
      </w:r>
      <w:bookmarkEnd w:id="61"/>
      <w:bookmarkEnd w:id="62"/>
    </w:p>
    <w:p w14:paraId="181F7959" w14:textId="77777777" w:rsidR="00267D33" w:rsidRPr="00E60B14" w:rsidRDefault="00267D33" w:rsidP="00A17F94">
      <w:pPr>
        <w:pStyle w:val="Heading2"/>
        <w:spacing w:before="0" w:after="120" w:line="240" w:lineRule="auto"/>
        <w:jc w:val="both"/>
        <w:rPr>
          <w:rFonts w:ascii="Calibri" w:hAnsi="Calibri" w:cs="Calibri"/>
          <w:color w:val="auto"/>
          <w:sz w:val="22"/>
          <w:szCs w:val="22"/>
          <w:lang w:val="ro-RO"/>
        </w:rPr>
      </w:pPr>
      <w:bookmarkStart w:id="63" w:name="_Toc489006345"/>
      <w:bookmarkStart w:id="64" w:name="_Toc144304003"/>
      <w:r w:rsidRPr="00E60B14">
        <w:rPr>
          <w:rFonts w:ascii="Calibri" w:hAnsi="Calibri" w:cs="Calibri"/>
          <w:color w:val="auto"/>
          <w:sz w:val="22"/>
          <w:szCs w:val="22"/>
          <w:lang w:val="ro-RO"/>
        </w:rPr>
        <w:t>Subsecțiunea 2.1: Introducere</w:t>
      </w:r>
      <w:bookmarkEnd w:id="63"/>
      <w:bookmarkEnd w:id="64"/>
    </w:p>
    <w:p w14:paraId="0A7F09C0" w14:textId="77777777" w:rsidR="003D7C5B" w:rsidRDefault="00FB7EA2" w:rsidP="00A17F94">
      <w:pPr>
        <w:spacing w:after="120" w:line="240" w:lineRule="auto"/>
        <w:jc w:val="both"/>
        <w:rPr>
          <w:rFonts w:asciiTheme="minorHAnsi" w:hAnsiTheme="minorHAnsi" w:cs="Arial"/>
          <w:lang w:val="ro-RO"/>
        </w:rPr>
      </w:pPr>
      <w:r w:rsidRPr="00E60B14">
        <w:rPr>
          <w:rFonts w:asciiTheme="minorHAnsi" w:hAnsiTheme="minorHAnsi" w:cs="Arial"/>
          <w:lang w:val="ro-RO"/>
        </w:rPr>
        <w:t>Acest ghid reprezintă un îndrumar adresat solicitanților de finanțare nerambursabilă din Fondul Social European în cadrul Programului Operaţional</w:t>
      </w:r>
      <w:r w:rsidRPr="00E60B14">
        <w:rPr>
          <w:rStyle w:val="apple-converted-space"/>
          <w:rFonts w:asciiTheme="minorHAnsi" w:hAnsiTheme="minorHAnsi" w:cs="Arial"/>
          <w:i/>
          <w:iCs/>
          <w:lang w:val="ro-RO"/>
        </w:rPr>
        <w:t xml:space="preserve"> </w:t>
      </w:r>
      <w:r w:rsidRPr="00E60B14">
        <w:rPr>
          <w:rFonts w:asciiTheme="minorHAnsi" w:hAnsiTheme="minorHAnsi" w:cs="Arial"/>
          <w:lang w:val="ro-RO"/>
        </w:rPr>
        <w:t xml:space="preserve">Capacitate Administrativă 2014 -2020 (POCA) pentru </w:t>
      </w:r>
      <w:r w:rsidR="003D7C5B" w:rsidRPr="003D7C5B">
        <w:rPr>
          <w:rFonts w:asciiTheme="minorHAnsi" w:hAnsiTheme="minorHAnsi" w:cs="Arial"/>
          <w:lang w:val="ro-RO"/>
        </w:rPr>
        <w:t>Obiectivul Specific 1.1. Dezvoltarea și introducerea de sisteme și standarde comune în administrația publică ce optimizează procesele decizionale orientate către cetățeni și mediul de afaceri, în concordanță cu SCAP.</w:t>
      </w:r>
    </w:p>
    <w:p w14:paraId="46A5C9FD" w14:textId="77777777" w:rsidR="006A0729" w:rsidRPr="00E60B14" w:rsidRDefault="006A0729" w:rsidP="00A17F94">
      <w:pPr>
        <w:spacing w:after="120" w:line="240" w:lineRule="auto"/>
        <w:jc w:val="both"/>
        <w:rPr>
          <w:rFonts w:cs="Calibri"/>
          <w:lang w:val="ro-RO"/>
        </w:rPr>
      </w:pPr>
      <w:r w:rsidRPr="00E60B14">
        <w:rPr>
          <w:rFonts w:cs="Calibri"/>
          <w:lang w:val="ro-RO"/>
        </w:rPr>
        <w:t>Ghidul furnizează informaţii necesare și utile cu privire la condițiile de eligibilitate a solicitanţilor, a partenerilor, a grupului țintă, a proiectului în ansamblu, inclusiv a cheltuielilor, a modului de solicitare a finanţării, evaluarea cererilor de finanțare, precum și etapele aferente contractării acestora.</w:t>
      </w:r>
    </w:p>
    <w:p w14:paraId="6142D470" w14:textId="77777777" w:rsidR="006A0729" w:rsidRPr="00E60B14" w:rsidRDefault="006A0729" w:rsidP="00A17F94">
      <w:pPr>
        <w:spacing w:after="120" w:line="240" w:lineRule="auto"/>
        <w:jc w:val="both"/>
        <w:rPr>
          <w:rFonts w:cs="Calibri"/>
          <w:lang w:val="ro-RO"/>
        </w:rPr>
      </w:pPr>
      <w:r w:rsidRPr="00E60B14">
        <w:rPr>
          <w:rFonts w:cs="Calibri"/>
          <w:lang w:val="ro-RO"/>
        </w:rPr>
        <w:t xml:space="preserve">Pentru o mai bună înţelegere a ghidului, consultaţi textul integral al Programului Operațional Capacitate Administrativă, disponibil pe site-ul AM POCA, </w:t>
      </w:r>
      <w:r w:rsidRPr="00E60B14">
        <w:rPr>
          <w:rStyle w:val="Hyperlink"/>
          <w:rFonts w:cs="Calibri"/>
          <w:color w:val="auto"/>
          <w:lang w:val="ro-RO"/>
        </w:rPr>
        <w:t>www.poca.ro</w:t>
      </w:r>
      <w:r w:rsidRPr="00E60B14">
        <w:rPr>
          <w:rFonts w:cs="Calibri"/>
          <w:lang w:val="ro-RO"/>
        </w:rPr>
        <w:t>, precum şi legislaţia naţională şi comunitară de referință.</w:t>
      </w:r>
    </w:p>
    <w:p w14:paraId="5BDCAB3F" w14:textId="77777777" w:rsidR="006A0729" w:rsidRPr="00E60B14" w:rsidRDefault="006A0729" w:rsidP="00A17F94">
      <w:pPr>
        <w:spacing w:after="120" w:line="240" w:lineRule="auto"/>
        <w:jc w:val="both"/>
        <w:rPr>
          <w:rFonts w:cs="Calibri"/>
          <w:lang w:val="ro-RO"/>
        </w:rPr>
      </w:pPr>
      <w:r w:rsidRPr="00E60B14">
        <w:rPr>
          <w:rFonts w:cs="Calibri"/>
          <w:lang w:val="ro-RO"/>
        </w:rPr>
        <w:t>Vă recomandăm să consultaţi periodic site-ul programului operațional pentru orice modificări aduse acestui ghid şi orice alte informaţii de interes.</w:t>
      </w:r>
    </w:p>
    <w:p w14:paraId="3BA27291" w14:textId="77777777" w:rsidR="00267D33" w:rsidRPr="00E60B14" w:rsidRDefault="00267D33" w:rsidP="00A17F94">
      <w:pPr>
        <w:pStyle w:val="Heading2"/>
        <w:spacing w:before="0" w:after="120" w:line="240" w:lineRule="auto"/>
        <w:jc w:val="both"/>
        <w:rPr>
          <w:rFonts w:ascii="Calibri" w:hAnsi="Calibri" w:cs="Calibri"/>
          <w:color w:val="auto"/>
          <w:sz w:val="22"/>
          <w:szCs w:val="22"/>
          <w:lang w:val="ro-RO"/>
        </w:rPr>
      </w:pPr>
      <w:bookmarkStart w:id="65" w:name="_Toc489006346"/>
      <w:bookmarkStart w:id="66" w:name="_Toc144304004"/>
      <w:r w:rsidRPr="00E60B14">
        <w:rPr>
          <w:rFonts w:ascii="Calibri" w:hAnsi="Calibri" w:cs="Calibri"/>
          <w:color w:val="auto"/>
          <w:sz w:val="22"/>
          <w:szCs w:val="22"/>
          <w:lang w:val="ro-RO"/>
        </w:rPr>
        <w:t>Subsecțiunea 2.2: Descrierea POCA</w:t>
      </w:r>
      <w:bookmarkEnd w:id="65"/>
      <w:bookmarkEnd w:id="66"/>
    </w:p>
    <w:p w14:paraId="621206FB" w14:textId="77777777" w:rsidR="006065D1" w:rsidRPr="00E60B14" w:rsidRDefault="006065D1" w:rsidP="00A17F94">
      <w:pPr>
        <w:spacing w:after="120" w:line="240" w:lineRule="auto"/>
        <w:jc w:val="both"/>
        <w:rPr>
          <w:rFonts w:eastAsia="Times New Roman" w:cs="Calibri"/>
          <w:color w:val="000000"/>
          <w:lang w:val="ro-RO"/>
        </w:rPr>
      </w:pPr>
      <w:r w:rsidRPr="00E60B14">
        <w:rPr>
          <w:rFonts w:eastAsia="Times New Roman" w:cs="Calibri"/>
          <w:color w:val="000000"/>
          <w:lang w:val="ro-RO"/>
        </w:rPr>
        <w:t>Programul Operațional Capacitate Administrativă este finanţat din Fondul Social European (FSE), în cadrul obiectivului tematic nr. 11</w:t>
      </w:r>
      <w:r w:rsidR="00D10D45" w:rsidRPr="00E60B14">
        <w:rPr>
          <w:rFonts w:eastAsia="Times New Roman" w:cs="Calibri"/>
          <w:color w:val="000000"/>
          <w:lang w:val="ro-RO"/>
        </w:rPr>
        <w:t xml:space="preserve"> </w:t>
      </w:r>
      <w:r w:rsidRPr="00E60B14">
        <w:rPr>
          <w:rFonts w:eastAsia="Times New Roman" w:cs="Calibri"/>
          <w:i/>
          <w:iCs/>
          <w:color w:val="000000"/>
          <w:lang w:val="ro-RO"/>
        </w:rPr>
        <w:t>Consolidarea capacității instituționale a autorităților publice și a părților interesate și eficiența administrației publice</w:t>
      </w:r>
      <w:r w:rsidR="00D10D45" w:rsidRPr="00E60B14">
        <w:rPr>
          <w:rFonts w:eastAsia="Times New Roman" w:cs="Calibri"/>
          <w:color w:val="000000"/>
          <w:lang w:val="ro-RO"/>
        </w:rPr>
        <w:t xml:space="preserve"> </w:t>
      </w:r>
      <w:r w:rsidRPr="00E60B14">
        <w:rPr>
          <w:rFonts w:eastAsia="Times New Roman" w:cs="Calibri"/>
          <w:color w:val="000000"/>
          <w:lang w:val="ro-RO"/>
        </w:rPr>
        <w:t>(OT 11) și își propune să consolideze capacitatea administrativă a autorităților și instituțiilor publice de a susţine o economie modernă și competitivă, abordând provocarea 5</w:t>
      </w:r>
      <w:r w:rsidR="005C26E7" w:rsidRPr="00E60B14">
        <w:rPr>
          <w:rFonts w:eastAsia="Times New Roman" w:cs="Calibri"/>
          <w:color w:val="000000"/>
          <w:lang w:val="ro-RO"/>
        </w:rPr>
        <w:t xml:space="preserve"> </w:t>
      </w:r>
      <w:r w:rsidRPr="00E60B14">
        <w:rPr>
          <w:rFonts w:eastAsia="Times New Roman" w:cs="Calibri"/>
          <w:i/>
          <w:iCs/>
          <w:color w:val="000000"/>
          <w:lang w:val="ro-RO"/>
        </w:rPr>
        <w:t>Administrația și guvernarea</w:t>
      </w:r>
      <w:r w:rsidR="005C26E7" w:rsidRPr="00E60B14">
        <w:rPr>
          <w:rFonts w:eastAsia="Times New Roman" w:cs="Calibri"/>
          <w:i/>
          <w:iCs/>
          <w:color w:val="000000"/>
          <w:lang w:val="ro-RO"/>
        </w:rPr>
        <w:t xml:space="preserve"> </w:t>
      </w:r>
      <w:r w:rsidRPr="00E60B14">
        <w:rPr>
          <w:rFonts w:eastAsia="Times New Roman" w:cs="Calibri"/>
          <w:color w:val="000000"/>
          <w:lang w:val="ro-RO"/>
        </w:rPr>
        <w:t>și provocarea 2</w:t>
      </w:r>
      <w:r w:rsidR="005C26E7" w:rsidRPr="00E60B14">
        <w:rPr>
          <w:rFonts w:eastAsia="Times New Roman" w:cs="Calibri"/>
          <w:color w:val="000000"/>
          <w:lang w:val="ro-RO"/>
        </w:rPr>
        <w:t xml:space="preserve"> </w:t>
      </w:r>
      <w:r w:rsidRPr="00E60B14">
        <w:rPr>
          <w:rFonts w:eastAsia="Times New Roman" w:cs="Calibri"/>
          <w:i/>
          <w:iCs/>
          <w:color w:val="000000"/>
          <w:lang w:val="ro-RO"/>
        </w:rPr>
        <w:t>Oamenii și societate</w:t>
      </w:r>
      <w:r w:rsidR="00A85D8E" w:rsidRPr="00E60B14">
        <w:rPr>
          <w:rFonts w:eastAsia="Times New Roman" w:cs="Calibri"/>
          <w:i/>
          <w:iCs/>
          <w:color w:val="000000"/>
          <w:lang w:val="ro-RO"/>
        </w:rPr>
        <w:t>a</w:t>
      </w:r>
      <w:r w:rsidR="005C26E7" w:rsidRPr="00E60B14">
        <w:rPr>
          <w:rFonts w:eastAsia="Times New Roman" w:cs="Calibri"/>
          <w:color w:val="000000"/>
          <w:lang w:val="ro-RO"/>
        </w:rPr>
        <w:t xml:space="preserve"> </w:t>
      </w:r>
      <w:r w:rsidRPr="00E60B14">
        <w:rPr>
          <w:rFonts w:eastAsia="Times New Roman" w:cs="Calibri"/>
          <w:color w:val="000000"/>
          <w:lang w:val="ro-RO"/>
        </w:rPr>
        <w:t>din Acordul de Parteneriat al României.</w:t>
      </w:r>
    </w:p>
    <w:p w14:paraId="68A2B102" w14:textId="77777777" w:rsidR="00E74FB3" w:rsidRPr="00E60B14" w:rsidRDefault="00E74FB3" w:rsidP="00A17F94">
      <w:pPr>
        <w:spacing w:after="120" w:line="240" w:lineRule="auto"/>
        <w:jc w:val="both"/>
        <w:rPr>
          <w:rFonts w:eastAsia="Times New Roman" w:cs="Calibri"/>
          <w:i/>
          <w:lang w:val="ro-RO"/>
        </w:rPr>
      </w:pPr>
      <w:r w:rsidRPr="00E60B14">
        <w:rPr>
          <w:rFonts w:eastAsia="Times New Roman" w:cs="Calibri"/>
          <w:lang w:val="ro-RO"/>
        </w:rPr>
        <w:t xml:space="preserve">POCA răspunde priorităţii de investiţii 11i </w:t>
      </w:r>
      <w:r w:rsidRPr="00E60B14">
        <w:rPr>
          <w:rFonts w:eastAsia="Times New Roman" w:cs="Calibri"/>
          <w:i/>
          <w:lang w:val="ro-RO"/>
        </w:rPr>
        <w:t xml:space="preserve">Efectuarea de investiții în capacitatea instituțională și în eficiența administrațiilor și a serviciilor publice la nivel național, regional și local în vederea realizării de reforme, a unei mai bune legiferări și a bunei guvernanțe. </w:t>
      </w:r>
    </w:p>
    <w:p w14:paraId="446D9429" w14:textId="77777777" w:rsidR="006065D1" w:rsidRPr="00E60B14" w:rsidRDefault="006065D1" w:rsidP="00A17F94">
      <w:pPr>
        <w:spacing w:after="120" w:line="240" w:lineRule="auto"/>
        <w:jc w:val="both"/>
        <w:rPr>
          <w:rFonts w:eastAsia="Times New Roman" w:cs="Calibri"/>
          <w:color w:val="000000"/>
          <w:lang w:val="ro-RO"/>
        </w:rPr>
      </w:pPr>
      <w:r w:rsidRPr="00E60B14">
        <w:rPr>
          <w:rFonts w:eastAsia="Times New Roman" w:cs="Calibri"/>
          <w:color w:val="000000"/>
          <w:lang w:val="ro-RO"/>
        </w:rPr>
        <w:t>Obiectivele specifice ale axei prioritare 1 sprijină măsuri ce vizează adaptarea structurilor, optimizarea proceselor și pregătirea resurselor umane pentru realizarea și punerea în aplicare a politicilor publice bazate pe dovezi, corelarea planificării strategice cu bugetarea pe programe, simplificarea legislației și reducerea sarcinilor administrative, consolidarea capacității autorităților și instituțiilor publice pentru implementarea transparentă și eficientă a achizițiilor publice precum și îmbunătățirea eficienței sistemului judiciar. POCA susține eliminarea principalelor puncte slabe din administrația publică și sistemul judiciar și creează premisele pentru implementarea cu succes a reformelor. Acestea sunt:</w:t>
      </w:r>
    </w:p>
    <w:p w14:paraId="3AD9BB17" w14:textId="77777777" w:rsidR="000E3D62" w:rsidRPr="00E60B14" w:rsidRDefault="006065D1" w:rsidP="001F5C81">
      <w:pPr>
        <w:numPr>
          <w:ilvl w:val="0"/>
          <w:numId w:val="7"/>
        </w:numPr>
        <w:spacing w:after="120" w:line="240" w:lineRule="auto"/>
        <w:jc w:val="both"/>
        <w:rPr>
          <w:rFonts w:eastAsia="Times New Roman" w:cs="Calibri"/>
          <w:color w:val="000000"/>
          <w:lang w:val="ro-RO"/>
        </w:rPr>
      </w:pPr>
      <w:r w:rsidRPr="00E60B14">
        <w:rPr>
          <w:rFonts w:eastAsia="Times New Roman" w:cs="Calibri"/>
          <w:color w:val="000000"/>
          <w:lang w:val="ro-RO"/>
        </w:rPr>
        <w:t>OS 1.1: Dezvoltarea și introducerea de sisteme și standarde comune în administrația publică ce optimizează procesele decizionale orientate către cetățeni și mediul de afaceri în concordanță cu SCAP</w:t>
      </w:r>
      <w:r w:rsidR="00AE333C" w:rsidRPr="00E60B14">
        <w:rPr>
          <w:rFonts w:eastAsia="Times New Roman" w:cs="Calibri"/>
          <w:color w:val="000000"/>
          <w:lang w:val="ro-RO"/>
        </w:rPr>
        <w:t>;</w:t>
      </w:r>
    </w:p>
    <w:p w14:paraId="4DEB4529" w14:textId="77777777" w:rsidR="000E3D62" w:rsidRPr="00E60B14" w:rsidRDefault="006065D1" w:rsidP="001F5C81">
      <w:pPr>
        <w:numPr>
          <w:ilvl w:val="0"/>
          <w:numId w:val="7"/>
        </w:numPr>
        <w:spacing w:after="120" w:line="240" w:lineRule="auto"/>
        <w:jc w:val="both"/>
        <w:rPr>
          <w:rFonts w:eastAsia="Times New Roman" w:cs="Calibri"/>
          <w:color w:val="000000"/>
          <w:lang w:val="ro-RO"/>
        </w:rPr>
      </w:pPr>
      <w:r w:rsidRPr="00E60B14">
        <w:rPr>
          <w:rFonts w:eastAsia="Times New Roman" w:cs="Calibri"/>
          <w:color w:val="000000"/>
          <w:lang w:val="ro-RO"/>
        </w:rPr>
        <w:t>OS 1.2: Dezvoltarea și implementarea de politici și instrumente unitare și moderne de management al resurselor umane</w:t>
      </w:r>
      <w:r w:rsidR="00AE333C" w:rsidRPr="00E60B14">
        <w:rPr>
          <w:rFonts w:eastAsia="Times New Roman" w:cs="Calibri"/>
          <w:color w:val="000000"/>
          <w:lang w:val="ro-RO"/>
        </w:rPr>
        <w:t>;</w:t>
      </w:r>
    </w:p>
    <w:p w14:paraId="55C90DA2" w14:textId="77777777" w:rsidR="000E3D62" w:rsidRPr="00E60B14" w:rsidRDefault="006065D1" w:rsidP="001F5C81">
      <w:pPr>
        <w:numPr>
          <w:ilvl w:val="0"/>
          <w:numId w:val="7"/>
        </w:numPr>
        <w:spacing w:after="120" w:line="240" w:lineRule="auto"/>
        <w:jc w:val="both"/>
        <w:rPr>
          <w:rFonts w:eastAsia="Times New Roman" w:cs="Calibri"/>
          <w:color w:val="000000"/>
          <w:lang w:val="ro-RO"/>
        </w:rPr>
      </w:pPr>
      <w:r w:rsidRPr="00E60B14">
        <w:rPr>
          <w:rFonts w:eastAsia="Times New Roman" w:cs="Calibri"/>
          <w:color w:val="000000"/>
          <w:lang w:val="ro-RO"/>
        </w:rPr>
        <w:t>OS 1.3: Dezvoltarea și implementarea de sisteme standard și instrumente moderne și eficiente de management la nivelul instituțiilor din sistemului judiciar</w:t>
      </w:r>
      <w:r w:rsidR="00AE333C" w:rsidRPr="00E60B14">
        <w:rPr>
          <w:rFonts w:eastAsia="Times New Roman" w:cs="Calibri"/>
          <w:color w:val="000000"/>
          <w:lang w:val="ro-RO"/>
        </w:rPr>
        <w:t>;</w:t>
      </w:r>
    </w:p>
    <w:p w14:paraId="1D1CF498" w14:textId="77777777" w:rsidR="000E3D62" w:rsidRPr="00E60B14" w:rsidRDefault="006065D1" w:rsidP="001F5C81">
      <w:pPr>
        <w:numPr>
          <w:ilvl w:val="0"/>
          <w:numId w:val="7"/>
        </w:numPr>
        <w:spacing w:after="120" w:line="240" w:lineRule="auto"/>
        <w:jc w:val="both"/>
        <w:rPr>
          <w:rFonts w:eastAsia="Times New Roman" w:cs="Calibri"/>
          <w:color w:val="000000"/>
          <w:lang w:val="ro-RO"/>
        </w:rPr>
      </w:pPr>
      <w:r w:rsidRPr="00E60B14">
        <w:rPr>
          <w:rFonts w:eastAsia="Times New Roman" w:cs="Calibri"/>
          <w:color w:val="000000"/>
          <w:lang w:val="ro-RO"/>
        </w:rPr>
        <w:t>OS 1.4: Creșterea transparenței și responsabilității sistemului de achiziții publice în vederea aplicării unitare a normelor și procedurilor de achiziții publice și reducerea neregulilor în acest domeniu</w:t>
      </w:r>
      <w:r w:rsidR="00AE333C" w:rsidRPr="00E60B14">
        <w:rPr>
          <w:rFonts w:eastAsia="Times New Roman" w:cs="Calibri"/>
          <w:color w:val="000000"/>
          <w:lang w:val="ro-RO"/>
        </w:rPr>
        <w:t>.</w:t>
      </w:r>
    </w:p>
    <w:p w14:paraId="7AE01E8B" w14:textId="77777777" w:rsidR="006065D1" w:rsidRPr="00E60B14" w:rsidRDefault="006065D1" w:rsidP="00A17F94">
      <w:pPr>
        <w:spacing w:after="120" w:line="240" w:lineRule="auto"/>
        <w:jc w:val="both"/>
        <w:rPr>
          <w:rFonts w:eastAsia="Times New Roman" w:cs="Calibri"/>
          <w:color w:val="000000"/>
          <w:lang w:val="ro-RO"/>
        </w:rPr>
      </w:pPr>
      <w:r w:rsidRPr="00E60B14">
        <w:rPr>
          <w:rFonts w:eastAsia="Times New Roman" w:cs="Calibri"/>
          <w:color w:val="000000"/>
          <w:lang w:val="ro-RO"/>
        </w:rPr>
        <w:t>Obiectivele specifice ale axei prioritare 2 vor sprijini susținerea unui management performant la nivelul autorităților și instituțiilor publice locale, creșterea transparenței, eticii și integrității la nivelul autorităților și instituțiilor publice, precum și îmbunătățirea accesului și a calității serviciilor furnizate de sistemul judiciar, inclusiv prin asigurarea unei transparențe și integrități sporite la nivelul acestuia. Acestea sunt:</w:t>
      </w:r>
    </w:p>
    <w:p w14:paraId="0300A499" w14:textId="77777777" w:rsidR="00DE362C" w:rsidRPr="00E60B14" w:rsidRDefault="006065D1" w:rsidP="001F5C81">
      <w:pPr>
        <w:numPr>
          <w:ilvl w:val="0"/>
          <w:numId w:val="8"/>
        </w:numPr>
        <w:spacing w:after="120" w:line="240" w:lineRule="auto"/>
        <w:jc w:val="both"/>
        <w:rPr>
          <w:rFonts w:eastAsia="Times New Roman" w:cs="Calibri"/>
          <w:color w:val="000000"/>
          <w:lang w:val="ro-RO"/>
        </w:rPr>
      </w:pPr>
      <w:r w:rsidRPr="00E60B14">
        <w:rPr>
          <w:rFonts w:eastAsia="Times New Roman" w:cs="Calibri"/>
          <w:color w:val="000000"/>
          <w:lang w:val="ro-RO"/>
        </w:rPr>
        <w:lastRenderedPageBreak/>
        <w:t>OS 2.1: Introducerea de sisteme și standarde comune în administrația publică locală ce optimizează procesele orientate către beneficiari în concordanță cu SCAP</w:t>
      </w:r>
      <w:r w:rsidR="00AE333C" w:rsidRPr="00E60B14">
        <w:rPr>
          <w:rFonts w:eastAsia="Times New Roman" w:cs="Calibri"/>
          <w:color w:val="000000"/>
          <w:lang w:val="ro-RO"/>
        </w:rPr>
        <w:t>;</w:t>
      </w:r>
    </w:p>
    <w:p w14:paraId="4AB73CDA" w14:textId="77777777" w:rsidR="00DE362C" w:rsidRPr="00E60B14" w:rsidRDefault="006065D1" w:rsidP="001F5C81">
      <w:pPr>
        <w:numPr>
          <w:ilvl w:val="0"/>
          <w:numId w:val="8"/>
        </w:numPr>
        <w:spacing w:after="120" w:line="240" w:lineRule="auto"/>
        <w:jc w:val="both"/>
        <w:rPr>
          <w:rFonts w:eastAsia="Times New Roman" w:cs="Calibri"/>
          <w:color w:val="000000"/>
          <w:lang w:val="ro-RO"/>
        </w:rPr>
      </w:pPr>
      <w:r w:rsidRPr="00E60B14">
        <w:rPr>
          <w:rFonts w:eastAsia="Times New Roman" w:cs="Calibri"/>
          <w:color w:val="000000"/>
          <w:lang w:val="ro-RO"/>
        </w:rPr>
        <w:t>OS 2.2: Creșterea transparenței, eticii și integrității în cadrul autorităților și instituțiilor publice</w:t>
      </w:r>
      <w:r w:rsidR="00AE333C" w:rsidRPr="00E60B14">
        <w:rPr>
          <w:rFonts w:eastAsia="Times New Roman" w:cs="Calibri"/>
          <w:color w:val="000000"/>
          <w:lang w:val="ro-RO"/>
        </w:rPr>
        <w:t>;</w:t>
      </w:r>
    </w:p>
    <w:p w14:paraId="72A644AC" w14:textId="77777777" w:rsidR="00DE362C" w:rsidRPr="00E60B14" w:rsidRDefault="006065D1" w:rsidP="001F5C81">
      <w:pPr>
        <w:numPr>
          <w:ilvl w:val="0"/>
          <w:numId w:val="8"/>
        </w:numPr>
        <w:spacing w:after="120" w:line="240" w:lineRule="auto"/>
        <w:jc w:val="both"/>
        <w:rPr>
          <w:rFonts w:eastAsia="Times New Roman" w:cs="Calibri"/>
          <w:color w:val="000000"/>
          <w:lang w:val="ro-RO"/>
        </w:rPr>
      </w:pPr>
      <w:r w:rsidRPr="00E60B14">
        <w:rPr>
          <w:rFonts w:eastAsia="Times New Roman" w:cs="Calibri"/>
          <w:color w:val="000000"/>
          <w:lang w:val="ro-RO"/>
        </w:rPr>
        <w:t>OS 2.3: Asigurarea unei transparențe și integrități sporite la nivelul sistemului judiciar în vederea îmbunătățirii accesului și a calității serviciilor furnizate la nivelul acestuia</w:t>
      </w:r>
      <w:r w:rsidR="00AE333C" w:rsidRPr="00E60B14">
        <w:rPr>
          <w:rFonts w:eastAsia="Times New Roman" w:cs="Calibri"/>
          <w:color w:val="000000"/>
          <w:lang w:val="ro-RO"/>
        </w:rPr>
        <w:t>;</w:t>
      </w:r>
    </w:p>
    <w:p w14:paraId="6FA56448" w14:textId="77777777" w:rsidR="006065D1" w:rsidRDefault="006065D1" w:rsidP="00A17F94">
      <w:pPr>
        <w:spacing w:after="120" w:line="240" w:lineRule="auto"/>
        <w:jc w:val="both"/>
        <w:rPr>
          <w:rFonts w:eastAsia="Times New Roman" w:cs="Calibri"/>
          <w:color w:val="000000"/>
          <w:lang w:val="ro-RO"/>
        </w:rPr>
      </w:pPr>
      <w:r w:rsidRPr="00E60B14">
        <w:rPr>
          <w:rFonts w:eastAsia="Times New Roman" w:cs="Calibri"/>
          <w:color w:val="000000"/>
          <w:lang w:val="ro-RO"/>
        </w:rPr>
        <w:t>Scopul măsurilor vizate prin intermediul axei prioritare 3 este de a sprijini punerea în aplicare a structurilor necesare și a capacității administrative care sunt esențiale pentru atingerea obiectivelor definite, fiind condiții prealabile pentru implementarea eficientă și cu succes a POCA. Asistența tehnică va avea ca scop, de asemenea, să sprijine continuu procesele de management, pregătirea, punerea în aplicare, monitorizarea, evaluarea, managementul financiar, publicitatea, controlul și protejarea intereselor financiare ale Uniunii Europene și cele naționale, urmărind atingerea obiectivelor programului operațional.</w:t>
      </w:r>
    </w:p>
    <w:p w14:paraId="37050A47" w14:textId="77777777" w:rsidR="00CC16E0" w:rsidRPr="00E60B14" w:rsidRDefault="00CC16E0" w:rsidP="00A17F94">
      <w:pPr>
        <w:spacing w:after="120" w:line="240" w:lineRule="auto"/>
        <w:jc w:val="both"/>
        <w:rPr>
          <w:rFonts w:eastAsia="Times New Roman" w:cs="Calibri"/>
          <w:color w:val="000000"/>
          <w:lang w:val="ro-RO"/>
        </w:rPr>
      </w:pPr>
      <w:r>
        <w:rPr>
          <w:rFonts w:eastAsia="Times New Roman" w:cs="Calibri"/>
          <w:color w:val="000000"/>
          <w:lang w:val="ro-RO"/>
        </w:rPr>
        <w:t xml:space="preserve">Scopul măsurilor vizate de axa prioritară 4 este acela de a sprijini temporar unele categorii de persoane vulnerabile prevăzute la art. 3 alin (1) din OUG 166/2022 </w:t>
      </w:r>
      <w:r w:rsidRPr="00CC16E0">
        <w:rPr>
          <w:rFonts w:eastAsia="Times New Roman" w:cs="Calibri"/>
          <w:color w:val="000000"/>
          <w:lang w:val="ro-RO"/>
        </w:rPr>
        <w:t>privind unele măsuri pentru acordarea unui sprijin categoriilor de persoane vulnerabile pentru compensarea prețului la energie, suportat parțial din fonduri externe nerambursabile</w:t>
      </w:r>
      <w:r>
        <w:rPr>
          <w:rFonts w:eastAsia="Times New Roman" w:cs="Calibri"/>
          <w:color w:val="000000"/>
          <w:lang w:val="ro-RO"/>
        </w:rPr>
        <w:t xml:space="preserve">, cu modificările și completările ulterioare. </w:t>
      </w:r>
    </w:p>
    <w:p w14:paraId="576823D4" w14:textId="77777777" w:rsidR="00F32286" w:rsidRPr="00E60B14" w:rsidRDefault="00F32286" w:rsidP="00A17F94">
      <w:pPr>
        <w:pStyle w:val="Heading2"/>
        <w:spacing w:before="0" w:after="120" w:line="240" w:lineRule="auto"/>
        <w:jc w:val="both"/>
        <w:rPr>
          <w:rFonts w:ascii="Calibri" w:hAnsi="Calibri" w:cs="Calibri"/>
          <w:color w:val="auto"/>
          <w:sz w:val="22"/>
          <w:szCs w:val="22"/>
          <w:lang w:val="ro-RO"/>
        </w:rPr>
      </w:pPr>
      <w:bookmarkStart w:id="67" w:name="_Toc489006347"/>
      <w:bookmarkStart w:id="68" w:name="_Toc144304005"/>
      <w:r w:rsidRPr="00E60B14">
        <w:rPr>
          <w:rFonts w:ascii="Calibri" w:hAnsi="Calibri" w:cs="Calibri"/>
          <w:color w:val="auto"/>
          <w:sz w:val="22"/>
          <w:szCs w:val="22"/>
          <w:lang w:val="ro-RO"/>
        </w:rPr>
        <w:t>Subsecțiunea 2.3: Principalele reglementări europene și naționale precum și alte documente programatice</w:t>
      </w:r>
      <w:bookmarkEnd w:id="67"/>
      <w:bookmarkEnd w:id="68"/>
    </w:p>
    <w:p w14:paraId="51335448"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001E2B56" w:rsidRPr="00E60B14">
        <w:rPr>
          <w:rFonts w:eastAsia="Times New Roman" w:cs="Calibri"/>
          <w:color w:val="000000"/>
          <w:lang w:val="ro-RO"/>
        </w:rPr>
        <w:t>, cu modificări și completări ulterioare</w:t>
      </w:r>
      <w:r w:rsidRPr="00E60B14">
        <w:rPr>
          <w:rFonts w:eastAsia="Times New Roman" w:cs="Calibri"/>
          <w:color w:val="000000"/>
          <w:lang w:val="ro-RO"/>
        </w:rPr>
        <w:t>;</w:t>
      </w:r>
    </w:p>
    <w:p w14:paraId="393526F2"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Regulamentul (UE) nr. 1304/2013 privind Fondul </w:t>
      </w:r>
      <w:r w:rsidR="00196E06" w:rsidRPr="00E60B14">
        <w:rPr>
          <w:rFonts w:eastAsia="Times New Roman" w:cs="Calibri"/>
          <w:color w:val="000000"/>
          <w:lang w:val="ro-RO"/>
        </w:rPr>
        <w:t xml:space="preserve">Social European </w:t>
      </w:r>
      <w:r w:rsidRPr="00E60B14">
        <w:rPr>
          <w:rFonts w:eastAsia="Times New Roman" w:cs="Calibri"/>
          <w:color w:val="000000"/>
          <w:lang w:val="ro-RO"/>
        </w:rPr>
        <w:t>și de abrogare a Regulamentului (CE) nr. 1081/2006 al Consiliului</w:t>
      </w:r>
      <w:r w:rsidR="001E2B56" w:rsidRPr="00E60B14">
        <w:rPr>
          <w:rFonts w:eastAsia="Times New Roman" w:cs="Calibri"/>
          <w:color w:val="000000"/>
          <w:lang w:val="ro-RO"/>
        </w:rPr>
        <w:t>, cu modificări și completări ulterioare;</w:t>
      </w:r>
    </w:p>
    <w:p w14:paraId="4723F51E" w14:textId="77777777" w:rsidR="00105A26" w:rsidRPr="00E60B14" w:rsidRDefault="00105A26"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Regulamentul (UE) nr. 1046/2018 </w:t>
      </w:r>
      <w:r w:rsidRPr="00A43544">
        <w:rPr>
          <w:lang w:val="ro-RO"/>
        </w:rPr>
        <w:t>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497F6C9E"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Regulamentul delegat (UE) nr. 480/2014 de completare a Regulamentului (UE) nr. 1303/2013;</w:t>
      </w:r>
    </w:p>
    <w:p w14:paraId="3876D8BE"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Regulamentul de punere în aplicare (UE) nr. 821/2014 de stabilire a normelor de aplicare a Regulamentului (UE) nr. 1303/2013 în ceea ce privește modalitățile detaliate de transfer și de gestionare a contribuțiilor programelor, raportarea cu privire la instrumentele financiare, caracteristicile tehnice ale măsurilor de informare și de comunicare pentru operațiuni, precum și sistemul pentru înregistrarea și stocarea datelor;</w:t>
      </w:r>
    </w:p>
    <w:p w14:paraId="4265C7B7"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Regulamentul de punere în aplicare (UE) nr. 1011/2014 de stabilire a normelor detaliate de punere în aplicare a Regulamentului (UE) nr. 1303/2013 cu privire la modelele de prezentare a anumitor informații către Comisie și normele detaliate referitoare la schimbul de informații între beneficiari și autoritățile de management, autoritățile de certificare, autoritățile de audit și organismele intermediare;</w:t>
      </w:r>
    </w:p>
    <w:p w14:paraId="55AB9763"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Acordul de Parteneriat 2014-2020;</w:t>
      </w:r>
    </w:p>
    <w:p w14:paraId="32DB9DFD" w14:textId="23ED0942"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Programul Operaţional Capacitate Administrativă CCI 2014RO05SFOP001</w:t>
      </w:r>
      <w:r w:rsidR="00134895" w:rsidRPr="00E60B14">
        <w:rPr>
          <w:rFonts w:eastAsia="Times New Roman" w:cs="Calibri"/>
          <w:color w:val="000000"/>
          <w:lang w:val="ro-RO"/>
        </w:rPr>
        <w:t xml:space="preserve">, v. </w:t>
      </w:r>
      <w:r w:rsidR="002C441A">
        <w:rPr>
          <w:rFonts w:eastAsia="Times New Roman" w:cs="Calibri"/>
          <w:color w:val="000000"/>
          <w:lang w:val="ro-RO"/>
        </w:rPr>
        <w:t>8</w:t>
      </w:r>
      <w:r w:rsidRPr="00E60B14">
        <w:rPr>
          <w:rFonts w:eastAsia="Times New Roman" w:cs="Calibri"/>
          <w:color w:val="000000"/>
          <w:lang w:val="ro-RO"/>
        </w:rPr>
        <w:t>;</w:t>
      </w:r>
    </w:p>
    <w:p w14:paraId="2E48B167" w14:textId="77777777" w:rsidR="006065D1" w:rsidRPr="00E60B14" w:rsidRDefault="00527A58"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lastRenderedPageBreak/>
        <w:t>H.G. nr. 399</w:t>
      </w:r>
      <w:r w:rsidR="00CF1729" w:rsidRPr="00E60B14">
        <w:rPr>
          <w:rFonts w:eastAsia="Times New Roman" w:cs="Calibri"/>
          <w:color w:val="000000"/>
          <w:lang w:val="ro-RO"/>
        </w:rPr>
        <w:t>/</w:t>
      </w:r>
      <w:r w:rsidRPr="00E60B14">
        <w:rPr>
          <w:rFonts w:eastAsia="Times New Roman" w:cs="Calibri"/>
          <w:color w:val="000000"/>
          <w:lang w:val="ro-RO"/>
        </w:rPr>
        <w:t xml:space="preserve">2015 </w:t>
      </w:r>
      <w:r w:rsidR="006065D1" w:rsidRPr="00E60B14">
        <w:rPr>
          <w:rFonts w:eastAsia="Times New Roman" w:cs="Calibri"/>
          <w:color w:val="000000"/>
          <w:lang w:val="ro-RO"/>
        </w:rPr>
        <w:t>privind regulile de eligibilitate a ch</w:t>
      </w:r>
      <w:r w:rsidRPr="00E60B14">
        <w:rPr>
          <w:rFonts w:eastAsia="Times New Roman" w:cs="Calibri"/>
          <w:color w:val="000000"/>
          <w:lang w:val="ro-RO"/>
        </w:rPr>
        <w:t xml:space="preserve">eltuielilor efectuate în cadrul </w:t>
      </w:r>
      <w:r w:rsidR="006065D1" w:rsidRPr="00E60B14">
        <w:rPr>
          <w:rFonts w:eastAsia="Times New Roman" w:cs="Calibri"/>
          <w:color w:val="000000"/>
          <w:lang w:val="ro-RO"/>
        </w:rPr>
        <w:t>operaţiunilor finanţate prin Fondul european de dezvoltare regională, Fondul social european şi Fondul de coeziune 2014-2020</w:t>
      </w:r>
      <w:r w:rsidR="001E2B56" w:rsidRPr="00E60B14">
        <w:rPr>
          <w:rFonts w:eastAsia="Times New Roman" w:cs="Calibri"/>
          <w:color w:val="000000"/>
          <w:lang w:val="ro-RO"/>
        </w:rPr>
        <w:t>, cu modificări și completări ulterioare</w:t>
      </w:r>
      <w:r w:rsidR="006065D1" w:rsidRPr="00E60B14">
        <w:rPr>
          <w:rFonts w:eastAsia="Times New Roman" w:cs="Calibri"/>
          <w:color w:val="000000"/>
          <w:lang w:val="ro-RO"/>
        </w:rPr>
        <w:t>;</w:t>
      </w:r>
    </w:p>
    <w:p w14:paraId="35CA82A0"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O.U.G. nr. 40/2015 privind gestionarea financiară a fondurilor europene pentru perioada de programare 2014-2020</w:t>
      </w:r>
      <w:r w:rsidR="00366CF0" w:rsidRPr="00E60B14">
        <w:rPr>
          <w:rFonts w:eastAsia="Times New Roman" w:cs="Calibri"/>
          <w:color w:val="000000"/>
          <w:lang w:val="ro-RO"/>
        </w:rPr>
        <w:t>, cu modificări și completări ulterioare</w:t>
      </w:r>
      <w:r w:rsidRPr="00E60B14">
        <w:rPr>
          <w:rFonts w:eastAsia="Times New Roman" w:cs="Calibri"/>
          <w:color w:val="000000"/>
          <w:lang w:val="ro-RO"/>
        </w:rPr>
        <w:t>;</w:t>
      </w:r>
    </w:p>
    <w:p w14:paraId="35021588" w14:textId="77777777" w:rsidR="006065D1"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H.G. nr. 93/2016 pentru aprobarea Normelor metodologice de aplicare a prevederilor Ordonanţei de urgenţă a Guvernului nr. 40/2015 privind gestionarea financiară a fondurilor europene pentru perioada de programare 2014 – 2020</w:t>
      </w:r>
      <w:r w:rsidR="00B0490D" w:rsidRPr="00E60B14">
        <w:rPr>
          <w:rFonts w:eastAsia="Times New Roman" w:cs="Calibri"/>
          <w:color w:val="000000"/>
          <w:lang w:val="ro-RO"/>
        </w:rPr>
        <w:t>, cu modificări și completări ulterioare</w:t>
      </w:r>
      <w:r w:rsidRPr="00E60B14">
        <w:rPr>
          <w:rFonts w:eastAsia="Times New Roman" w:cs="Calibri"/>
          <w:color w:val="000000"/>
          <w:lang w:val="ro-RO"/>
        </w:rPr>
        <w:t>;</w:t>
      </w:r>
    </w:p>
    <w:p w14:paraId="2C00E158" w14:textId="77777777" w:rsidR="00CC16E0" w:rsidRPr="00E60B14" w:rsidRDefault="00CC16E0" w:rsidP="00A17F94">
      <w:pPr>
        <w:numPr>
          <w:ilvl w:val="0"/>
          <w:numId w:val="3"/>
        </w:numPr>
        <w:spacing w:after="120" w:line="240" w:lineRule="auto"/>
        <w:ind w:left="714" w:hanging="357"/>
        <w:jc w:val="both"/>
        <w:rPr>
          <w:rFonts w:eastAsia="Times New Roman" w:cs="Calibri"/>
          <w:color w:val="000000"/>
          <w:lang w:val="ro-RO"/>
        </w:rPr>
      </w:pPr>
      <w:r>
        <w:rPr>
          <w:rFonts w:eastAsia="Times New Roman" w:cs="Calibri"/>
          <w:color w:val="000000"/>
          <w:lang w:val="ro-RO"/>
        </w:rPr>
        <w:t xml:space="preserve">O.U.G. 166/2022 </w:t>
      </w:r>
      <w:r w:rsidRPr="00CC16E0">
        <w:rPr>
          <w:rFonts w:eastAsia="Times New Roman" w:cs="Calibri"/>
          <w:color w:val="000000"/>
          <w:lang w:val="ro-RO"/>
        </w:rPr>
        <w:t>privind unele măsuri pentru acordarea unui sprijin categoriilor de persoane vulnerabile pentru compensarea prețului la energie, suportat parțial din fonduri externe nerambursabile</w:t>
      </w:r>
      <w:r>
        <w:rPr>
          <w:rFonts w:eastAsia="Times New Roman" w:cs="Calibri"/>
          <w:color w:val="000000"/>
          <w:lang w:val="ro-RO"/>
        </w:rPr>
        <w:t>, cu modificările și completările ulterioare;</w:t>
      </w:r>
    </w:p>
    <w:p w14:paraId="38D1A5C4"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Alte prevederi comunitare și naționale incidente.</w:t>
      </w:r>
    </w:p>
    <w:p w14:paraId="5DD11DE7" w14:textId="77777777" w:rsidR="00911A19" w:rsidRPr="00E60B14" w:rsidRDefault="00911A19" w:rsidP="00A17F94">
      <w:pPr>
        <w:pStyle w:val="Heading1"/>
        <w:spacing w:after="120"/>
        <w:jc w:val="center"/>
        <w:rPr>
          <w:rFonts w:cs="Calibri"/>
          <w:sz w:val="22"/>
          <w:szCs w:val="22"/>
          <w:lang w:val="ro-RO"/>
        </w:rPr>
        <w:sectPr w:rsidR="00911A19" w:rsidRPr="00E60B14" w:rsidSect="00DA6264">
          <w:pgSz w:w="11906" w:h="16838" w:code="9"/>
          <w:pgMar w:top="1134" w:right="851" w:bottom="992" w:left="1701" w:header="720" w:footer="720" w:gutter="0"/>
          <w:cols w:space="720"/>
          <w:docGrid w:linePitch="360"/>
        </w:sectPr>
      </w:pPr>
      <w:bookmarkStart w:id="69" w:name="_Toc489006348"/>
    </w:p>
    <w:p w14:paraId="3A750E9F" w14:textId="77777777" w:rsidR="00F32286" w:rsidRPr="00E60B14" w:rsidRDefault="00F32286" w:rsidP="00A17F94">
      <w:pPr>
        <w:pStyle w:val="Heading1"/>
        <w:spacing w:after="120"/>
        <w:jc w:val="center"/>
        <w:rPr>
          <w:rFonts w:cs="Calibri"/>
          <w:sz w:val="22"/>
          <w:szCs w:val="22"/>
          <w:lang w:val="ro-RO"/>
        </w:rPr>
      </w:pPr>
      <w:bookmarkStart w:id="70" w:name="_Toc144304006"/>
      <w:r w:rsidRPr="00E60B14">
        <w:rPr>
          <w:rFonts w:cs="Calibri"/>
          <w:sz w:val="22"/>
          <w:szCs w:val="22"/>
          <w:lang w:val="ro-RO"/>
        </w:rPr>
        <w:lastRenderedPageBreak/>
        <w:t>SECȚIUNEA 3: Condiții specifice pentru cererea de proiecte</w:t>
      </w:r>
      <w:bookmarkEnd w:id="69"/>
      <w:bookmarkEnd w:id="70"/>
    </w:p>
    <w:p w14:paraId="37BEAC39" w14:textId="77777777" w:rsidR="00F32286" w:rsidRPr="00E60B14" w:rsidRDefault="00F32286" w:rsidP="00A17F94">
      <w:pPr>
        <w:pStyle w:val="Heading2"/>
        <w:spacing w:before="0" w:after="120" w:line="240" w:lineRule="auto"/>
        <w:jc w:val="both"/>
        <w:rPr>
          <w:rFonts w:ascii="Calibri" w:hAnsi="Calibri" w:cs="Calibri"/>
          <w:color w:val="auto"/>
          <w:sz w:val="22"/>
          <w:szCs w:val="22"/>
          <w:lang w:val="ro-RO"/>
        </w:rPr>
      </w:pPr>
      <w:bookmarkStart w:id="71" w:name="_Toc489006349"/>
      <w:bookmarkStart w:id="72" w:name="_Toc144304007"/>
      <w:r w:rsidRPr="00E60B14">
        <w:rPr>
          <w:rFonts w:ascii="Calibri" w:eastAsia="Calibri" w:hAnsi="Calibri" w:cs="Calibri"/>
          <w:color w:val="auto"/>
          <w:sz w:val="22"/>
          <w:szCs w:val="22"/>
          <w:lang w:val="ro-RO"/>
        </w:rPr>
        <w:t>Subsec</w:t>
      </w:r>
      <w:r w:rsidRPr="00E60B14">
        <w:rPr>
          <w:rFonts w:ascii="Calibri" w:hAnsi="Calibri" w:cs="Calibri"/>
          <w:color w:val="auto"/>
          <w:sz w:val="22"/>
          <w:szCs w:val="22"/>
          <w:lang w:val="ro-RO"/>
        </w:rPr>
        <w:t>țiunea 3.1: Informații despre cererea de proiecte</w:t>
      </w:r>
      <w:bookmarkEnd w:id="71"/>
      <w:bookmarkEnd w:id="72"/>
    </w:p>
    <w:p w14:paraId="28E1E4F8" w14:textId="77777777" w:rsidR="00CC16E0" w:rsidRPr="00CC16E0" w:rsidRDefault="00CC16E0" w:rsidP="00CC16E0">
      <w:pPr>
        <w:spacing w:after="120" w:line="240" w:lineRule="auto"/>
        <w:jc w:val="both"/>
        <w:rPr>
          <w:rFonts w:cs="Calibri"/>
          <w:lang w:val="ro-RO"/>
        </w:rPr>
      </w:pPr>
      <w:bookmarkStart w:id="73" w:name="_Hlk135035869"/>
      <w:bookmarkStart w:id="74" w:name="_Hlk67649405"/>
      <w:r w:rsidRPr="00CC16E0">
        <w:rPr>
          <w:rFonts w:cs="Calibri"/>
          <w:lang w:val="ro-RO"/>
        </w:rPr>
        <w:t>Evoluția prețului la energie pentru consumurile energetice destinate populației și gospodăriilor individuale a dus la înregistrarea creșterii prețului final la consumator pentru energia electrică de peste 600% și la gazele naturale de peste 535%. Și în cazul energiei termice livrată populației în sistem centralizat, unde este racordată cea mai mare parte a consumatorilor din localitățile urbane, s-au înregistrat creșteri semnificative ale prețurilor, fapt care afectează condițiile de trai ale gospodăriilor, pentru populația considerată vulnerabilă. Nivelul valoric al unei Gcal a ajuns în jurul valorii de peste 400 lei /Gcal, în condițiile în care autoritățile publice locale alocă subvenții pentru livrarea de energie termică destinată populației.</w:t>
      </w:r>
    </w:p>
    <w:p w14:paraId="7D19C4E6" w14:textId="77777777" w:rsidR="00CC16E0" w:rsidRPr="00CC16E0" w:rsidRDefault="00CC16E0" w:rsidP="00CC16E0">
      <w:pPr>
        <w:spacing w:after="120" w:line="240" w:lineRule="auto"/>
        <w:jc w:val="both"/>
        <w:rPr>
          <w:rFonts w:cs="Calibri"/>
          <w:lang w:val="ro-RO"/>
        </w:rPr>
      </w:pPr>
      <w:r w:rsidRPr="00CC16E0">
        <w:rPr>
          <w:rFonts w:cs="Calibri"/>
          <w:lang w:val="ro-RO"/>
        </w:rPr>
        <w:t>Prin liberalizarea prețurilor la energie ca măsură impusă la nivel internațional și european s-a generat o creștere fără precedent a prețului la energia electrică, gazele naturale precum și la combustibil care au avut impact atât asupra creșterii prețurilor la utilitățile publice pentru populație precum și asupra creșterii prețurilor la bunurilor de consum determinând în principal o scădere a puterii de cumpărare a persoanelor vulnerabile cu impact semnificativ asupra standardelor de viață ale populației.</w:t>
      </w:r>
    </w:p>
    <w:p w14:paraId="60A39E58" w14:textId="77777777" w:rsidR="00CC16E0" w:rsidRPr="00CC16E0" w:rsidRDefault="00CC16E0" w:rsidP="00CC16E0">
      <w:pPr>
        <w:spacing w:after="120" w:line="240" w:lineRule="auto"/>
        <w:jc w:val="both"/>
        <w:rPr>
          <w:rFonts w:cs="Calibri"/>
          <w:lang w:val="ro-RO"/>
        </w:rPr>
      </w:pPr>
      <w:r w:rsidRPr="00CC16E0">
        <w:rPr>
          <w:rFonts w:cs="Calibri"/>
          <w:lang w:val="ro-RO"/>
        </w:rPr>
        <w:t>Creșterea foarte abruptă a prețurilor la energie este resimțită în special de populația considerată vulnerabilă (respectiv gospodăriile cu venituri mai mici de 2.000 RON) .</w:t>
      </w:r>
    </w:p>
    <w:p w14:paraId="7FFE7A4B" w14:textId="77777777" w:rsidR="00CC16E0" w:rsidRPr="00CC16E0" w:rsidRDefault="00CC16E0" w:rsidP="00CC16E0">
      <w:pPr>
        <w:spacing w:after="120" w:line="240" w:lineRule="auto"/>
        <w:jc w:val="both"/>
        <w:rPr>
          <w:rFonts w:cs="Calibri"/>
          <w:lang w:val="ro-RO"/>
        </w:rPr>
      </w:pPr>
      <w:r w:rsidRPr="00CC16E0">
        <w:rPr>
          <w:rFonts w:cs="Calibri"/>
          <w:lang w:val="ro-RO"/>
        </w:rPr>
        <w:t xml:space="preserve">În România, printre categoriile persoanelor care au fost afectate într-o măsură fără precedent  de creșterea ratei inflației și a prețurilor la utilități și la bunurile de consum se numără pensionarii cu vârstă egală sau mai mare de 60 de ani care beneficiază de pensii cu o valoare mai mică sau egală de  2.000 lei, persoanele - copii și adulți - încadrate în grad de handicap grav, accentuat sau mediu, ale căror venituri proprii lunare realizate sunt mai mici sau egale cu 2.000 lei, familiile beneficiare de alocație pentru susținerea familiei și familiile și persoanele singure care au stabilit dreptul la ajutorul social. </w:t>
      </w:r>
    </w:p>
    <w:p w14:paraId="60A697C4" w14:textId="77777777" w:rsidR="00CC16E0" w:rsidRPr="00CC16E0" w:rsidRDefault="00CC16E0" w:rsidP="00CC16E0">
      <w:pPr>
        <w:spacing w:after="120" w:line="240" w:lineRule="auto"/>
        <w:jc w:val="both"/>
        <w:rPr>
          <w:rFonts w:cs="Calibri"/>
          <w:lang w:val="ro-RO"/>
        </w:rPr>
      </w:pPr>
      <w:r w:rsidRPr="00CC16E0">
        <w:rPr>
          <w:rFonts w:cs="Calibri"/>
          <w:lang w:val="ro-RO"/>
        </w:rPr>
        <w:t>În acest context, se justifică necesitatea asigurării unor măsuri pentru prevenirea riscului de sărăcire extremă a categoriilor de persoane vizate, aflate deja într-o stare de vulnerabilitate, determinând în principal o scădere a standardului de viață și în special a puterii de cumpărare a persoanelor celor mai vulnerabile, care nu își mai pot asigura astfel serviciile energetice.</w:t>
      </w:r>
    </w:p>
    <w:p w14:paraId="7219123E" w14:textId="77777777" w:rsidR="00CC16E0" w:rsidRDefault="00CC16E0" w:rsidP="00CC16E0">
      <w:pPr>
        <w:spacing w:after="120" w:line="240" w:lineRule="auto"/>
        <w:jc w:val="both"/>
        <w:rPr>
          <w:rFonts w:cs="Calibri"/>
          <w:lang w:val="ro-RO"/>
        </w:rPr>
      </w:pPr>
      <w:r w:rsidRPr="00CC16E0">
        <w:rPr>
          <w:rFonts w:cs="Calibri"/>
          <w:lang w:val="ro-RO"/>
        </w:rPr>
        <w:t xml:space="preserve"> În acest sens, la inițiativa Comisiei Europene, Regulamentul (UE) nr. 1303/2013 a fost amendat prin inserarea articolului 25b care introduce prevederi conform cărora statele membre sunt autorizate să utilizeze FSE cu scopul de a sprijini gospodăriile vulnerabile pentru a face față costurilor pentru consumul de energie. Operațiunile finanțate în acest scop trebuie incluse într-o axă prioritară dedicată, care poate fi bugetată la o rată de cofinanțare UE de 100% și a cărei valoare nu poate depăși 10% din resursele FSE 2014-2020.</w:t>
      </w:r>
    </w:p>
    <w:p w14:paraId="7A439082" w14:textId="062F8E3A" w:rsidR="001852E0" w:rsidRDefault="00347723" w:rsidP="00CC16E0">
      <w:pPr>
        <w:spacing w:after="120" w:line="240" w:lineRule="auto"/>
        <w:jc w:val="both"/>
        <w:rPr>
          <w:rFonts w:cs="Calibri"/>
          <w:lang w:val="ro-RO"/>
        </w:rPr>
      </w:pPr>
      <w:r>
        <w:rPr>
          <w:rFonts w:cs="Calibri"/>
          <w:lang w:val="ro-RO"/>
        </w:rPr>
        <w:t xml:space="preserve">AMPOCA a transmis în data de 14 septembrie </w:t>
      </w:r>
      <w:proofErr w:type="spellStart"/>
      <w:r>
        <w:rPr>
          <w:rFonts w:cs="Calibri"/>
          <w:lang w:val="ro-RO"/>
        </w:rPr>
        <w:t>a.c</w:t>
      </w:r>
      <w:proofErr w:type="spellEnd"/>
      <w:r>
        <w:rPr>
          <w:rFonts w:cs="Calibri"/>
          <w:lang w:val="ro-RO"/>
        </w:rPr>
        <w:t xml:space="preserve">, prin </w:t>
      </w:r>
      <w:r w:rsidRPr="00347723">
        <w:rPr>
          <w:rFonts w:cs="Calibri"/>
          <w:lang w:val="ro-RO"/>
        </w:rPr>
        <w:t>sistem</w:t>
      </w:r>
      <w:r>
        <w:rPr>
          <w:rFonts w:cs="Calibri"/>
          <w:lang w:val="ro-RO"/>
        </w:rPr>
        <w:t>ul</w:t>
      </w:r>
      <w:r w:rsidRPr="00347723">
        <w:rPr>
          <w:rFonts w:cs="Calibri"/>
          <w:lang w:val="ro-RO"/>
        </w:rPr>
        <w:t xml:space="preserve"> comun de gestionare partajată a fondurilor</w:t>
      </w:r>
      <w:r>
        <w:rPr>
          <w:rFonts w:cs="Calibri"/>
          <w:lang w:val="ro-RO"/>
        </w:rPr>
        <w:t xml:space="preserve">, o versiune nouă a programului cu mențiuni clare la ce-a de a </w:t>
      </w:r>
      <w:r w:rsidRPr="00347723">
        <w:rPr>
          <w:rFonts w:cs="Calibri"/>
          <w:lang w:val="ro-RO"/>
        </w:rPr>
        <w:t xml:space="preserve"> patra axă prioritară</w:t>
      </w:r>
      <w:r>
        <w:rPr>
          <w:rFonts w:cs="Calibri"/>
          <w:lang w:val="ro-RO"/>
        </w:rPr>
        <w:t xml:space="preserve">. </w:t>
      </w:r>
    </w:p>
    <w:p w14:paraId="46DDBEC6" w14:textId="300601E7" w:rsidR="00347723" w:rsidRPr="00347723" w:rsidRDefault="00347723" w:rsidP="00CC16E0">
      <w:pPr>
        <w:spacing w:after="120" w:line="240" w:lineRule="auto"/>
        <w:jc w:val="both"/>
        <w:rPr>
          <w:rFonts w:cs="Calibri"/>
          <w:lang w:val="ro-RO"/>
        </w:rPr>
      </w:pPr>
      <w:r w:rsidRPr="00347723">
        <w:rPr>
          <w:rFonts w:cs="Calibri"/>
          <w:lang w:val="ro-RO"/>
        </w:rPr>
        <w:t xml:space="preserve">Astfel, </w:t>
      </w:r>
      <w:r w:rsidR="001852E0">
        <w:rPr>
          <w:rFonts w:cs="Calibri"/>
          <w:lang w:val="ro-RO"/>
        </w:rPr>
        <w:t xml:space="preserve">prin axa prioritară 4, POCA </w:t>
      </w:r>
      <w:r w:rsidRPr="00347723">
        <w:rPr>
          <w:rFonts w:cs="Calibri"/>
          <w:lang w:val="ro-RO"/>
        </w:rPr>
        <w:t xml:space="preserve">va deconta sprijinul </w:t>
      </w:r>
      <w:r w:rsidR="001852E0" w:rsidRPr="001852E0">
        <w:rPr>
          <w:rFonts w:cs="Calibri"/>
          <w:lang w:val="ro-RO"/>
        </w:rPr>
        <w:t xml:space="preserve">temporar aferent anului 2023 </w:t>
      </w:r>
      <w:r w:rsidR="001852E0">
        <w:rPr>
          <w:rFonts w:cs="Calibri"/>
          <w:lang w:val="ro-RO"/>
        </w:rPr>
        <w:t xml:space="preserve">acordat de Guvernul României </w:t>
      </w:r>
      <w:r w:rsidR="001852E0" w:rsidRPr="001852E0">
        <w:rPr>
          <w:rFonts w:cs="Calibri"/>
          <w:lang w:val="ro-RO"/>
        </w:rPr>
        <w:t xml:space="preserve">categoriilor de persoane vulnerabile, pentru a compensa prețul la energie indiferent de natura acesteia, respectiv energie electrică, energie termică furnizată în regim centralizat, gaze, butelie, butan, lemn de foc, rumeguș, cărbune, păcură, </w:t>
      </w:r>
      <w:proofErr w:type="spellStart"/>
      <w:r w:rsidR="001852E0" w:rsidRPr="001852E0">
        <w:rPr>
          <w:rFonts w:cs="Calibri"/>
          <w:lang w:val="ro-RO"/>
        </w:rPr>
        <w:t>peleți</w:t>
      </w:r>
      <w:proofErr w:type="spellEnd"/>
      <w:r w:rsidR="001852E0" w:rsidRPr="001852E0">
        <w:rPr>
          <w:rFonts w:cs="Calibri"/>
          <w:lang w:val="ro-RO"/>
        </w:rPr>
        <w:t>, brichete, combustibili lichizi sau solizi și orice alte materiale de încălzire care pot fi utilizate la încălzirea locuințelor</w:t>
      </w:r>
      <w:r>
        <w:rPr>
          <w:rFonts w:cs="Calibri"/>
          <w:lang w:val="ro-RO"/>
        </w:rPr>
        <w:t>.</w:t>
      </w:r>
      <w:r w:rsidR="00871DBA">
        <w:rPr>
          <w:rFonts w:cs="Calibri"/>
          <w:lang w:val="ro-RO"/>
        </w:rPr>
        <w:t xml:space="preserve"> În cadrul acestui apel, </w:t>
      </w:r>
      <w:r w:rsidR="00481BBB">
        <w:rPr>
          <w:rFonts w:cs="Calibri"/>
          <w:lang w:val="ro-RO"/>
        </w:rPr>
        <w:t>este</w:t>
      </w:r>
      <w:r w:rsidR="00871DBA">
        <w:rPr>
          <w:rFonts w:cs="Calibri"/>
          <w:lang w:val="ro-RO"/>
        </w:rPr>
        <w:t xml:space="preserve"> eligibil </w:t>
      </w:r>
      <w:r w:rsidR="00481BBB">
        <w:rPr>
          <w:rFonts w:cs="Calibri"/>
          <w:lang w:val="ro-RO"/>
        </w:rPr>
        <w:t xml:space="preserve">sprijinul </w:t>
      </w:r>
      <w:proofErr w:type="spellStart"/>
      <w:r w:rsidR="00481BBB">
        <w:rPr>
          <w:rFonts w:cs="Calibri"/>
          <w:lang w:val="ro-RO"/>
        </w:rPr>
        <w:t>acrodat</w:t>
      </w:r>
      <w:proofErr w:type="spellEnd"/>
      <w:r w:rsidR="00481BBB">
        <w:rPr>
          <w:rFonts w:cs="Calibri"/>
          <w:lang w:val="ro-RO"/>
        </w:rPr>
        <w:t xml:space="preserve"> în perioada </w:t>
      </w:r>
      <w:r w:rsidR="001852E0">
        <w:rPr>
          <w:rFonts w:cs="Calibri"/>
          <w:lang w:val="ro-RO"/>
        </w:rPr>
        <w:t>01.01</w:t>
      </w:r>
      <w:r w:rsidR="00481BBB">
        <w:rPr>
          <w:rFonts w:cs="Calibri"/>
          <w:lang w:val="ro-RO"/>
        </w:rPr>
        <w:t xml:space="preserve"> - 31.12.2023.</w:t>
      </w:r>
    </w:p>
    <w:p w14:paraId="43EC7B49" w14:textId="77777777" w:rsidR="00CC16E0" w:rsidRPr="00CC16E0" w:rsidRDefault="00CC16E0" w:rsidP="00CC16E0">
      <w:pPr>
        <w:spacing w:after="120" w:line="240" w:lineRule="auto"/>
        <w:jc w:val="both"/>
        <w:rPr>
          <w:rFonts w:cs="Calibri"/>
          <w:lang w:val="ro-RO"/>
        </w:rPr>
      </w:pPr>
      <w:r w:rsidRPr="00CC16E0">
        <w:rPr>
          <w:rFonts w:cs="Calibri"/>
          <w:lang w:val="ro-RO"/>
        </w:rPr>
        <w:t>Ținând cont de amplificarea impactului crizei energetice asupra cetățenilor vulnerabili, având în vedere că în lipsa unor măsuri concrete și rapide s-ar vulnerabiliza și mai mult categoriile de persoane vulnerabile, prin creșterea riscului de sărăcire energetică, cu impact semnificativ asupra standardelor de viață ale populației și prin amplificarea riscului de sărăcire extremă, Guvernul României a adoptat Ordonanță de urgență a Guvernului nr. 166/2022 privind unele măsuri pentru acordarea unui sprijin categoriilor de persoane vulnerabile pentru compensarea prețului la energie, suportat parțial din fonduri externe nerambursabile.</w:t>
      </w:r>
    </w:p>
    <w:p w14:paraId="624272B0" w14:textId="77777777" w:rsidR="00CC16E0" w:rsidRDefault="00CC16E0" w:rsidP="00E60AD9">
      <w:pPr>
        <w:spacing w:after="120" w:line="240" w:lineRule="auto"/>
        <w:jc w:val="both"/>
        <w:rPr>
          <w:rFonts w:cs="Calibri"/>
          <w:lang w:val="ro-RO"/>
        </w:rPr>
      </w:pPr>
      <w:r w:rsidRPr="00CC16E0">
        <w:rPr>
          <w:rFonts w:cs="Calibri"/>
          <w:lang w:val="ro-RO"/>
        </w:rPr>
        <w:lastRenderedPageBreak/>
        <w:t>Prin P</w:t>
      </w:r>
      <w:r>
        <w:rPr>
          <w:rFonts w:cs="Calibri"/>
          <w:lang w:val="ro-RO"/>
        </w:rPr>
        <w:t xml:space="preserve">OCA </w:t>
      </w:r>
      <w:r w:rsidRPr="00CC16E0">
        <w:rPr>
          <w:rFonts w:cs="Calibri"/>
          <w:lang w:val="ro-RO"/>
        </w:rPr>
        <w:t>vor fi finanțate, în acord cu prevederile capitolului III din Ordonanța de urgență a Guvernului nr. 166/2022, unele măsuri pentru acordarea unui sprijin temporar aferent anului 2023 categoriilor de persoane vulnerabile prevăzute la art. 3 alin. (1) din actul legislativ menționat, pentru a compensa prețul la energie indiferent de natura acesteia.</w:t>
      </w:r>
    </w:p>
    <w:p w14:paraId="2A36BB9B" w14:textId="2087EC8C" w:rsidR="00E60AD9" w:rsidRDefault="00E60AD9" w:rsidP="00E60AD9">
      <w:pPr>
        <w:spacing w:after="120" w:line="240" w:lineRule="auto"/>
        <w:jc w:val="both"/>
        <w:rPr>
          <w:rFonts w:cs="Calibri"/>
          <w:b/>
          <w:bCs/>
          <w:lang w:val="ro-RO"/>
        </w:rPr>
      </w:pPr>
      <w:r w:rsidRPr="00E60B14">
        <w:rPr>
          <w:rFonts w:cs="Calibri"/>
          <w:lang w:val="ro-RO"/>
        </w:rPr>
        <w:t>Prezent</w:t>
      </w:r>
      <w:r w:rsidR="004A4857">
        <w:rPr>
          <w:rFonts w:cs="Calibri"/>
          <w:lang w:val="ro-RO"/>
        </w:rPr>
        <w:t>ul</w:t>
      </w:r>
      <w:r w:rsidRPr="00E60B14">
        <w:rPr>
          <w:rFonts w:cs="Calibri"/>
          <w:lang w:val="ro-RO"/>
        </w:rPr>
        <w:t xml:space="preserve"> </w:t>
      </w:r>
      <w:r w:rsidR="004A4857">
        <w:rPr>
          <w:rFonts w:cs="Calibri"/>
          <w:lang w:val="ro-RO"/>
        </w:rPr>
        <w:t>apel</w:t>
      </w:r>
      <w:r w:rsidR="004A4857" w:rsidRPr="00E60B14">
        <w:rPr>
          <w:rFonts w:cs="Calibri"/>
          <w:lang w:val="ro-RO"/>
        </w:rPr>
        <w:t xml:space="preserve"> </w:t>
      </w:r>
      <w:r w:rsidRPr="00E60B14">
        <w:rPr>
          <w:rFonts w:cs="Calibri"/>
          <w:lang w:val="ro-RO"/>
        </w:rPr>
        <w:t xml:space="preserve">de proiecte, în cadrul mecanismului non-competitiv, este cu </w:t>
      </w:r>
      <w:r w:rsidRPr="00E60B14">
        <w:rPr>
          <w:rFonts w:cs="Calibri"/>
          <w:b/>
          <w:bCs/>
          <w:lang w:val="ro-RO"/>
        </w:rPr>
        <w:t xml:space="preserve">termen limită de depunere </w:t>
      </w:r>
      <w:r w:rsidRPr="00E60B14">
        <w:rPr>
          <w:rFonts w:cs="Calibri"/>
          <w:lang w:val="ro-RO"/>
        </w:rPr>
        <w:t>și are o alocare financiară eligibilă de</w:t>
      </w:r>
      <w:r w:rsidRPr="00E60B14">
        <w:rPr>
          <w:rStyle w:val="apple-converted-space"/>
          <w:rFonts w:cs="Calibri"/>
          <w:lang w:val="ro-RO"/>
        </w:rPr>
        <w:t xml:space="preserve"> </w:t>
      </w:r>
      <w:r w:rsidR="00370581">
        <w:rPr>
          <w:rStyle w:val="apple-converted-space"/>
          <w:rFonts w:cs="Calibri"/>
          <w:b/>
          <w:lang w:val="ro-RO"/>
        </w:rPr>
        <w:t xml:space="preserve"> </w:t>
      </w:r>
      <w:r w:rsidR="005A5B94">
        <w:rPr>
          <w:rStyle w:val="apple-converted-space"/>
          <w:rFonts w:cs="Calibri"/>
          <w:b/>
          <w:lang w:val="ro-RO"/>
        </w:rPr>
        <w:t>375</w:t>
      </w:r>
      <w:r w:rsidR="00370581">
        <w:rPr>
          <w:rStyle w:val="apple-converted-space"/>
          <w:rFonts w:cs="Calibri"/>
          <w:b/>
          <w:lang w:val="ro-RO"/>
        </w:rPr>
        <w:t>.</w:t>
      </w:r>
      <w:r w:rsidR="00E57EA7">
        <w:rPr>
          <w:rStyle w:val="apple-converted-space"/>
          <w:rFonts w:cs="Calibri"/>
          <w:b/>
          <w:lang w:val="ro-RO"/>
        </w:rPr>
        <w:t>000</w:t>
      </w:r>
      <w:r w:rsidR="00370581">
        <w:rPr>
          <w:rStyle w:val="apple-converted-space"/>
          <w:rFonts w:cs="Calibri"/>
          <w:b/>
          <w:lang w:val="ro-RO"/>
        </w:rPr>
        <w:t>.000</w:t>
      </w:r>
      <w:r w:rsidRPr="00E60B14">
        <w:rPr>
          <w:rFonts w:cs="Calibri"/>
          <w:b/>
          <w:bCs/>
          <w:lang w:val="ro-RO"/>
        </w:rPr>
        <w:t>,00 lei.</w:t>
      </w:r>
    </w:p>
    <w:p w14:paraId="198A6C70" w14:textId="1A05D4E1" w:rsidR="00CB39FE" w:rsidRPr="00E60B14" w:rsidRDefault="00CB39FE" w:rsidP="00E60AD9">
      <w:pPr>
        <w:spacing w:after="120" w:line="240" w:lineRule="auto"/>
        <w:jc w:val="both"/>
        <w:rPr>
          <w:rFonts w:cs="Calibri"/>
          <w:b/>
          <w:bCs/>
          <w:lang w:val="ro-RO"/>
        </w:rPr>
      </w:pPr>
      <w:r>
        <w:rPr>
          <w:rFonts w:cs="Calibri"/>
          <w:bCs/>
          <w:lang w:val="ro-RO"/>
        </w:rPr>
        <w:t xml:space="preserve">Valoarea maximă eligibilă a proiectului trebuie să se </w:t>
      </w:r>
      <w:proofErr w:type="spellStart"/>
      <w:r>
        <w:rPr>
          <w:rFonts w:cs="Calibri"/>
          <w:bCs/>
          <w:lang w:val="ro-RO"/>
        </w:rPr>
        <w:t>incadreze</w:t>
      </w:r>
      <w:proofErr w:type="spellEnd"/>
      <w:r>
        <w:rPr>
          <w:rFonts w:cs="Calibri"/>
          <w:bCs/>
          <w:lang w:val="ro-RO"/>
        </w:rPr>
        <w:t xml:space="preserve"> în alocarea financiară stabilită pentru prezentul apel de proiecte, menționată mai sus. Valoarea eligibila a proiectului va fi stabilita in corelare cu valoarea asumată a indicatorului specific de program.</w:t>
      </w:r>
    </w:p>
    <w:bookmarkEnd w:id="73"/>
    <w:p w14:paraId="10C7F1D8" w14:textId="6CC48790" w:rsidR="00A52D33" w:rsidRDefault="00A52D33" w:rsidP="00A52D33">
      <w:pPr>
        <w:spacing w:after="120" w:line="240" w:lineRule="auto"/>
        <w:jc w:val="both"/>
        <w:rPr>
          <w:rFonts w:cs="Calibri"/>
          <w:bCs/>
          <w:lang w:val="ro-RO"/>
        </w:rPr>
      </w:pPr>
      <w:r w:rsidRPr="00E60B14">
        <w:rPr>
          <w:rFonts w:cs="Calibri"/>
          <w:bCs/>
          <w:lang w:val="ro-RO"/>
        </w:rPr>
        <w:t>Proiect</w:t>
      </w:r>
      <w:r w:rsidR="00CB39FE">
        <w:rPr>
          <w:rFonts w:cs="Calibri"/>
          <w:bCs/>
          <w:lang w:val="ro-RO"/>
        </w:rPr>
        <w:t xml:space="preserve">ul </w:t>
      </w:r>
      <w:r w:rsidRPr="00E60B14">
        <w:rPr>
          <w:rFonts w:cs="Calibri"/>
          <w:bCs/>
          <w:lang w:val="ro-RO"/>
        </w:rPr>
        <w:t xml:space="preserve">ce </w:t>
      </w:r>
      <w:r w:rsidR="003B73A7" w:rsidRPr="00E60B14">
        <w:rPr>
          <w:rFonts w:cs="Calibri"/>
          <w:bCs/>
          <w:lang w:val="ro-RO"/>
        </w:rPr>
        <w:t>v</w:t>
      </w:r>
      <w:r w:rsidR="00CB39FE">
        <w:rPr>
          <w:rFonts w:cs="Calibri"/>
          <w:bCs/>
          <w:lang w:val="ro-RO"/>
        </w:rPr>
        <w:t>a</w:t>
      </w:r>
      <w:r w:rsidR="003B73A7" w:rsidRPr="00E60B14">
        <w:rPr>
          <w:rFonts w:cs="Calibri"/>
          <w:bCs/>
          <w:lang w:val="ro-RO"/>
        </w:rPr>
        <w:t xml:space="preserve"> </w:t>
      </w:r>
      <w:r w:rsidRPr="00E60B14">
        <w:rPr>
          <w:rFonts w:cs="Calibri"/>
          <w:bCs/>
          <w:lang w:val="ro-RO"/>
        </w:rPr>
        <w:t>fi finanțat în cadrul acest</w:t>
      </w:r>
      <w:r w:rsidR="005365E1">
        <w:rPr>
          <w:rFonts w:cs="Calibri"/>
          <w:bCs/>
          <w:lang w:val="ro-RO"/>
        </w:rPr>
        <w:t>ui</w:t>
      </w:r>
      <w:r w:rsidRPr="00E60B14">
        <w:rPr>
          <w:rFonts w:cs="Calibri"/>
          <w:bCs/>
          <w:lang w:val="ro-RO"/>
        </w:rPr>
        <w:t xml:space="preserve"> </w:t>
      </w:r>
      <w:r w:rsidR="005365E1">
        <w:rPr>
          <w:rFonts w:cs="Calibri"/>
          <w:bCs/>
          <w:lang w:val="ro-RO"/>
        </w:rPr>
        <w:t>apel</w:t>
      </w:r>
      <w:r w:rsidRPr="00E60B14">
        <w:rPr>
          <w:rFonts w:cs="Calibri"/>
          <w:bCs/>
          <w:lang w:val="ro-RO"/>
        </w:rPr>
        <w:t xml:space="preserve"> de proiecte trebuie </w:t>
      </w:r>
      <w:r w:rsidRPr="00E60B14">
        <w:rPr>
          <w:rFonts w:cs="Calibri"/>
          <w:b/>
          <w:bCs/>
          <w:lang w:val="ro-RO"/>
        </w:rPr>
        <w:t>să fie național</w:t>
      </w:r>
      <w:r w:rsidRPr="00E60B14">
        <w:rPr>
          <w:rFonts w:cs="Calibri"/>
          <w:bCs/>
          <w:lang w:val="ro-RO"/>
        </w:rPr>
        <w:t xml:space="preserve"> (în beneficiul regiunilor mai puțin dezvoltate și al regiunii mai dezvoltate)</w:t>
      </w:r>
      <w:r w:rsidR="00CB39FE">
        <w:rPr>
          <w:rFonts w:cs="Calibri"/>
          <w:bCs/>
          <w:lang w:val="ro-RO"/>
        </w:rPr>
        <w:t>.</w:t>
      </w:r>
    </w:p>
    <w:p w14:paraId="4A91989F" w14:textId="48830089" w:rsidR="00CB39FE" w:rsidRDefault="00CB39FE" w:rsidP="00CB39FE">
      <w:pPr>
        <w:spacing w:after="120" w:line="240" w:lineRule="auto"/>
        <w:jc w:val="both"/>
        <w:rPr>
          <w:rFonts w:cs="Calibri"/>
          <w:bCs/>
          <w:lang w:val="ro-RO"/>
        </w:rPr>
      </w:pPr>
      <w:r>
        <w:rPr>
          <w:rFonts w:cs="Calibri"/>
          <w:b/>
          <w:bCs/>
          <w:lang w:val="ro-RO"/>
        </w:rPr>
        <w:t>Apelul de proiecte va fi</w:t>
      </w:r>
      <w:r w:rsidRPr="00CB39FE">
        <w:rPr>
          <w:rFonts w:cs="Calibri"/>
          <w:b/>
          <w:bCs/>
          <w:lang w:val="ro-RO"/>
        </w:rPr>
        <w:t xml:space="preserve"> deschis în data de 04.10.2023 ora 12.00 și se va</w:t>
      </w:r>
      <w:r>
        <w:rPr>
          <w:rFonts w:cs="Calibri"/>
          <w:b/>
          <w:bCs/>
          <w:lang w:val="ro-RO"/>
        </w:rPr>
        <w:t xml:space="preserve"> </w:t>
      </w:r>
      <w:r w:rsidRPr="00CB39FE">
        <w:rPr>
          <w:rFonts w:cs="Calibri"/>
          <w:b/>
          <w:bCs/>
          <w:lang w:val="ro-RO"/>
        </w:rPr>
        <w:t xml:space="preserve">închide </w:t>
      </w:r>
      <w:r>
        <w:rPr>
          <w:rFonts w:cs="Calibri"/>
          <w:b/>
          <w:bCs/>
          <w:lang w:val="ro-RO"/>
        </w:rPr>
        <w:t>î</w:t>
      </w:r>
      <w:r w:rsidRPr="00CB39FE">
        <w:rPr>
          <w:rFonts w:cs="Calibri"/>
          <w:b/>
          <w:bCs/>
          <w:lang w:val="ro-RO"/>
        </w:rPr>
        <w:t>n data de 18.10.2023, ora 23.59</w:t>
      </w:r>
      <w:r w:rsidRPr="00CB39FE">
        <w:rPr>
          <w:rFonts w:cs="Calibri"/>
          <w:bCs/>
          <w:lang w:val="ro-RO"/>
        </w:rPr>
        <w:t>.</w:t>
      </w:r>
    </w:p>
    <w:p w14:paraId="7038CB1F" w14:textId="486F0065" w:rsidR="001C509F" w:rsidRPr="00E60B14" w:rsidRDefault="001C509F" w:rsidP="00A52D33">
      <w:pPr>
        <w:spacing w:after="120" w:line="240" w:lineRule="auto"/>
        <w:jc w:val="both"/>
        <w:rPr>
          <w:rFonts w:cs="Calibri"/>
          <w:bCs/>
          <w:lang w:val="ro-RO"/>
        </w:rPr>
      </w:pPr>
    </w:p>
    <w:p w14:paraId="61959859" w14:textId="77777777" w:rsidR="001B4309" w:rsidRPr="00E60B14" w:rsidRDefault="001B4309" w:rsidP="002A6179">
      <w:pPr>
        <w:pStyle w:val="Heading2"/>
        <w:spacing w:before="0" w:after="120" w:line="240" w:lineRule="auto"/>
        <w:jc w:val="both"/>
        <w:rPr>
          <w:rFonts w:ascii="Calibri" w:hAnsi="Calibri" w:cs="Calibri"/>
          <w:color w:val="auto"/>
          <w:sz w:val="22"/>
          <w:szCs w:val="22"/>
          <w:lang w:val="ro-RO"/>
        </w:rPr>
      </w:pPr>
      <w:bookmarkStart w:id="75" w:name="_Toc489006350"/>
      <w:bookmarkStart w:id="76" w:name="_Toc144304008"/>
      <w:bookmarkEnd w:id="74"/>
      <w:r w:rsidRPr="00E60B14">
        <w:rPr>
          <w:rFonts w:ascii="Calibri" w:hAnsi="Calibri" w:cs="Calibri"/>
          <w:color w:val="auto"/>
          <w:sz w:val="22"/>
          <w:szCs w:val="22"/>
          <w:lang w:val="ro-RO"/>
        </w:rPr>
        <w:t>Subsecțiunea 3.2: Contribuția proiectului la program</w:t>
      </w:r>
      <w:bookmarkEnd w:id="75"/>
      <w:bookmarkEnd w:id="76"/>
    </w:p>
    <w:p w14:paraId="430286F7" w14:textId="77777777" w:rsidR="001B4309" w:rsidRPr="00E60B14" w:rsidRDefault="001B4309" w:rsidP="00A17F94">
      <w:pPr>
        <w:pStyle w:val="Heading2"/>
        <w:spacing w:before="0" w:after="120" w:line="240" w:lineRule="auto"/>
        <w:jc w:val="both"/>
        <w:rPr>
          <w:rFonts w:ascii="Calibri" w:hAnsi="Calibri" w:cs="Calibri"/>
          <w:color w:val="auto"/>
          <w:sz w:val="22"/>
          <w:szCs w:val="22"/>
          <w:lang w:val="ro-RO"/>
        </w:rPr>
      </w:pPr>
      <w:bookmarkStart w:id="77" w:name="_Toc489006351"/>
      <w:bookmarkStart w:id="78" w:name="_Toc144304009"/>
      <w:r w:rsidRPr="00E60B14">
        <w:rPr>
          <w:rFonts w:ascii="Calibri" w:hAnsi="Calibri" w:cs="Calibri"/>
          <w:color w:val="auto"/>
          <w:sz w:val="22"/>
          <w:szCs w:val="22"/>
          <w:lang w:val="ro-RO"/>
        </w:rPr>
        <w:t>Capitolul 3.2.1: Axa prioritară și obiectivul specific POCA</w:t>
      </w:r>
      <w:bookmarkEnd w:id="77"/>
      <w:bookmarkEnd w:id="78"/>
    </w:p>
    <w:p w14:paraId="53009C81" w14:textId="77777777" w:rsidR="000152D2" w:rsidRPr="00E60B14" w:rsidRDefault="00B10EA5" w:rsidP="00A17F94">
      <w:pPr>
        <w:spacing w:after="120" w:line="240" w:lineRule="auto"/>
        <w:jc w:val="both"/>
        <w:rPr>
          <w:rFonts w:cs="Calibri"/>
          <w:color w:val="000000"/>
          <w:lang w:val="ro-RO"/>
        </w:rPr>
      </w:pPr>
      <w:r w:rsidRPr="00E60B14">
        <w:rPr>
          <w:rFonts w:cs="Calibri"/>
          <w:color w:val="000000"/>
          <w:lang w:val="ro-RO"/>
        </w:rPr>
        <w:t xml:space="preserve">Pentru a putea obține finanțare în cadrul acestei cereri de proiecte, </w:t>
      </w:r>
      <w:r w:rsidR="00C3571F">
        <w:rPr>
          <w:rFonts w:cs="Calibri"/>
          <w:color w:val="000000"/>
          <w:lang w:val="ro-RO"/>
        </w:rPr>
        <w:t>propunerea</w:t>
      </w:r>
      <w:r w:rsidRPr="00E60B14">
        <w:rPr>
          <w:rFonts w:cs="Calibri"/>
          <w:color w:val="000000"/>
          <w:lang w:val="ro-RO"/>
        </w:rPr>
        <w:t xml:space="preserve"> trebuie să se încadreze</w:t>
      </w:r>
      <w:r w:rsidR="000152D2" w:rsidRPr="00E60B14">
        <w:rPr>
          <w:rFonts w:cs="Calibri"/>
          <w:color w:val="000000"/>
          <w:lang w:val="ro-RO"/>
        </w:rPr>
        <w:t xml:space="preserve"> </w:t>
      </w:r>
      <w:r w:rsidRPr="00E60B14">
        <w:rPr>
          <w:rFonts w:cs="Calibri"/>
          <w:color w:val="000000"/>
          <w:lang w:val="ro-RO"/>
        </w:rPr>
        <w:t>în:</w:t>
      </w:r>
    </w:p>
    <w:p w14:paraId="5980D47B" w14:textId="77777777" w:rsidR="0035757D" w:rsidRPr="00774608" w:rsidRDefault="0035757D" w:rsidP="0035757D">
      <w:pPr>
        <w:numPr>
          <w:ilvl w:val="0"/>
          <w:numId w:val="13"/>
        </w:numPr>
        <w:shd w:val="clear" w:color="auto" w:fill="FFFFFF"/>
        <w:spacing w:after="120" w:line="240" w:lineRule="auto"/>
        <w:jc w:val="both"/>
        <w:rPr>
          <w:rFonts w:cs="Calibri"/>
          <w:lang w:val="ro-RO"/>
        </w:rPr>
      </w:pPr>
      <w:bookmarkStart w:id="79" w:name="_Capitolul_3.2.2:_Rezultatele"/>
      <w:bookmarkEnd w:id="79"/>
      <w:r w:rsidRPr="00774608">
        <w:rPr>
          <w:rFonts w:cs="Calibri"/>
          <w:b/>
          <w:lang w:val="ro-RO"/>
        </w:rPr>
        <w:t xml:space="preserve">Axa prioritară </w:t>
      </w:r>
      <w:r w:rsidR="00CC16E0">
        <w:rPr>
          <w:rFonts w:cs="Calibri"/>
          <w:b/>
          <w:lang w:val="ro-RO"/>
        </w:rPr>
        <w:t>4</w:t>
      </w:r>
      <w:r w:rsidRPr="00774608">
        <w:rPr>
          <w:rFonts w:cs="Calibri"/>
          <w:b/>
          <w:lang w:val="ro-RO"/>
        </w:rPr>
        <w:t>.</w:t>
      </w:r>
      <w:r w:rsidR="00CC16E0">
        <w:rPr>
          <w:rFonts w:cs="Calibri"/>
          <w:lang w:val="ro-RO"/>
        </w:rPr>
        <w:t xml:space="preserve"> </w:t>
      </w:r>
      <w:r w:rsidR="00CC16E0" w:rsidRPr="00CC16E0">
        <w:rPr>
          <w:rFonts w:cs="Calibri"/>
          <w:lang w:val="ro-RO"/>
        </w:rPr>
        <w:t>Măsuri de sprijin pentru categoriile de persoane vulnerabile pentru compensarea prețului la energie</w:t>
      </w:r>
      <w:r w:rsidRPr="00774608">
        <w:rPr>
          <w:rFonts w:cs="Calibri"/>
          <w:lang w:val="ro-RO"/>
        </w:rPr>
        <w:t>,</w:t>
      </w:r>
    </w:p>
    <w:p w14:paraId="3E6467CC" w14:textId="77777777" w:rsidR="0035757D" w:rsidRPr="00774608" w:rsidRDefault="0035757D" w:rsidP="0035757D">
      <w:pPr>
        <w:numPr>
          <w:ilvl w:val="0"/>
          <w:numId w:val="13"/>
        </w:numPr>
        <w:spacing w:after="120" w:line="240" w:lineRule="auto"/>
        <w:jc w:val="both"/>
        <w:rPr>
          <w:rFonts w:cs="Calibri"/>
          <w:lang w:val="ro-RO"/>
        </w:rPr>
      </w:pPr>
      <w:r w:rsidRPr="00774608">
        <w:rPr>
          <w:rFonts w:cs="Calibri"/>
          <w:b/>
          <w:lang w:val="ro-RO"/>
        </w:rPr>
        <w:t xml:space="preserve">Obiectivul specific </w:t>
      </w:r>
      <w:r w:rsidR="00CC16E0">
        <w:rPr>
          <w:rFonts w:cs="Calibri"/>
          <w:b/>
          <w:lang w:val="ro-RO"/>
        </w:rPr>
        <w:t>4</w:t>
      </w:r>
      <w:r w:rsidRPr="00774608">
        <w:rPr>
          <w:rFonts w:cs="Calibri"/>
          <w:b/>
          <w:lang w:val="ro-RO"/>
        </w:rPr>
        <w:t xml:space="preserve">.1. </w:t>
      </w:r>
      <w:bookmarkStart w:id="80" w:name="_Hlk515872210"/>
      <w:r w:rsidR="00CC16E0" w:rsidRPr="00CC16E0">
        <w:rPr>
          <w:rFonts w:cs="Calibri"/>
          <w:lang w:val="ro-RO"/>
        </w:rPr>
        <w:t>Măsuri de sprijin pentru categoriile de persoane vulnerabile pentru compensarea prețului la energie</w:t>
      </w:r>
      <w:bookmarkEnd w:id="80"/>
      <w:r w:rsidRPr="00774608">
        <w:rPr>
          <w:rFonts w:cs="Calibri"/>
          <w:lang w:val="ro-RO"/>
        </w:rPr>
        <w:t>.</w:t>
      </w:r>
    </w:p>
    <w:p w14:paraId="2CEED347" w14:textId="77777777" w:rsidR="00B10EA5" w:rsidRPr="00E60B14" w:rsidRDefault="006065D1" w:rsidP="00A17F94">
      <w:pPr>
        <w:pStyle w:val="Heading3"/>
        <w:spacing w:before="0" w:after="120" w:line="240" w:lineRule="auto"/>
        <w:jc w:val="both"/>
        <w:rPr>
          <w:rFonts w:ascii="Calibri" w:hAnsi="Calibri" w:cs="Calibri"/>
          <w:color w:val="000000"/>
          <w:sz w:val="22"/>
          <w:szCs w:val="22"/>
          <w:lang w:val="ro-RO"/>
        </w:rPr>
      </w:pPr>
      <w:bookmarkStart w:id="81" w:name="_Toc144304010"/>
      <w:r w:rsidRPr="00E60B14">
        <w:rPr>
          <w:rFonts w:ascii="Calibri" w:hAnsi="Calibri" w:cs="Calibri"/>
          <w:color w:val="000000"/>
          <w:sz w:val="22"/>
          <w:szCs w:val="22"/>
          <w:lang w:val="ro-RO"/>
        </w:rPr>
        <w:t>Capitol</w:t>
      </w:r>
      <w:r w:rsidR="006A57C1" w:rsidRPr="00E60B14">
        <w:rPr>
          <w:rFonts w:ascii="Calibri" w:hAnsi="Calibri" w:cs="Calibri"/>
          <w:color w:val="000000"/>
          <w:sz w:val="22"/>
          <w:szCs w:val="22"/>
          <w:lang w:val="ro-RO"/>
        </w:rPr>
        <w:t>ul</w:t>
      </w:r>
      <w:r w:rsidRPr="00E60B14">
        <w:rPr>
          <w:rFonts w:ascii="Calibri" w:hAnsi="Calibri" w:cs="Calibri"/>
          <w:color w:val="000000"/>
          <w:sz w:val="22"/>
          <w:szCs w:val="22"/>
          <w:lang w:val="ro-RO"/>
        </w:rPr>
        <w:t xml:space="preserve"> 3.</w:t>
      </w:r>
      <w:r w:rsidR="00B759F0" w:rsidRPr="00E60B14">
        <w:rPr>
          <w:rFonts w:ascii="Calibri" w:hAnsi="Calibri" w:cs="Calibri"/>
          <w:color w:val="000000"/>
          <w:sz w:val="22"/>
          <w:szCs w:val="22"/>
          <w:lang w:val="ro-RO"/>
        </w:rPr>
        <w:t>2</w:t>
      </w:r>
      <w:r w:rsidRPr="00E60B14">
        <w:rPr>
          <w:rFonts w:ascii="Calibri" w:hAnsi="Calibri" w:cs="Calibri"/>
          <w:color w:val="000000"/>
          <w:sz w:val="22"/>
          <w:szCs w:val="22"/>
          <w:lang w:val="ro-RO"/>
        </w:rPr>
        <w:t>.2: Rezultatele POCA</w:t>
      </w:r>
      <w:bookmarkEnd w:id="81"/>
    </w:p>
    <w:p w14:paraId="612C2049" w14:textId="77777777" w:rsidR="001D3EF4" w:rsidRDefault="00CC16E0" w:rsidP="001D3EF4">
      <w:pPr>
        <w:spacing w:after="120" w:line="240" w:lineRule="auto"/>
        <w:jc w:val="both"/>
        <w:rPr>
          <w:rFonts w:eastAsia="Times New Roman" w:cs="Arial"/>
          <w:color w:val="000000"/>
          <w:lang w:val="ro-RO"/>
        </w:rPr>
      </w:pPr>
      <w:bookmarkStart w:id="82" w:name="_Capitolul_3.2.3:_Indicatorii"/>
      <w:bookmarkStart w:id="83" w:name="_Hlk77673275"/>
      <w:bookmarkStart w:id="84" w:name="_Toc489006353"/>
      <w:bookmarkEnd w:id="82"/>
      <w:r w:rsidRPr="00E60B14">
        <w:rPr>
          <w:rFonts w:eastAsia="Times New Roman" w:cs="Arial"/>
          <w:color w:val="000000"/>
          <w:lang w:val="ro-RO"/>
        </w:rPr>
        <w:t>Rezultat</w:t>
      </w:r>
      <w:r>
        <w:rPr>
          <w:rFonts w:eastAsia="Times New Roman" w:cs="Arial"/>
          <w:color w:val="000000"/>
          <w:lang w:val="ro-RO"/>
        </w:rPr>
        <w:t xml:space="preserve">ul </w:t>
      </w:r>
      <w:r w:rsidR="001D3EF4" w:rsidRPr="00E60B14">
        <w:rPr>
          <w:rFonts w:eastAsia="Times New Roman" w:cs="Arial"/>
          <w:color w:val="000000"/>
          <w:lang w:val="ro-RO"/>
        </w:rPr>
        <w:t>așteptat al POCA la care proiect</w:t>
      </w:r>
      <w:r w:rsidR="002E04B2">
        <w:rPr>
          <w:rFonts w:eastAsia="Times New Roman" w:cs="Arial"/>
          <w:color w:val="000000"/>
          <w:lang w:val="ro-RO"/>
        </w:rPr>
        <w:t>ele</w:t>
      </w:r>
      <w:r w:rsidR="001D3EF4" w:rsidRPr="00E60B14">
        <w:rPr>
          <w:rFonts w:eastAsia="Times New Roman" w:cs="Arial"/>
          <w:color w:val="000000"/>
          <w:lang w:val="ro-RO"/>
        </w:rPr>
        <w:t xml:space="preserve"> depus</w:t>
      </w:r>
      <w:r w:rsidR="002E04B2">
        <w:rPr>
          <w:rFonts w:eastAsia="Times New Roman" w:cs="Arial"/>
          <w:color w:val="000000"/>
          <w:lang w:val="ro-RO"/>
        </w:rPr>
        <w:t>e</w:t>
      </w:r>
      <w:r w:rsidR="001D3EF4" w:rsidRPr="00E60B14">
        <w:rPr>
          <w:rFonts w:eastAsia="Times New Roman" w:cs="Arial"/>
          <w:color w:val="000000"/>
          <w:lang w:val="ro-RO"/>
        </w:rPr>
        <w:t xml:space="preserve"> trebuie să contribuie </w:t>
      </w:r>
      <w:r>
        <w:rPr>
          <w:rFonts w:eastAsia="Times New Roman" w:cs="Arial"/>
          <w:color w:val="000000"/>
          <w:lang w:val="ro-RO"/>
        </w:rPr>
        <w:t>este</w:t>
      </w:r>
      <w:r w:rsidR="001D3EF4" w:rsidRPr="00E60B14">
        <w:rPr>
          <w:rFonts w:eastAsia="Times New Roman" w:cs="Arial"/>
          <w:color w:val="000000"/>
          <w:lang w:val="ro-RO"/>
        </w:rPr>
        <w:t>:</w:t>
      </w:r>
    </w:p>
    <w:p w14:paraId="74DF7405" w14:textId="77777777" w:rsidR="00370581" w:rsidRPr="004A4857" w:rsidRDefault="00BC6F6B" w:rsidP="00805006">
      <w:pPr>
        <w:rPr>
          <w:lang w:val="it-IT"/>
        </w:rPr>
      </w:pPr>
      <w:bookmarkStart w:id="85" w:name="_Hlk135035882"/>
      <w:r w:rsidRPr="00A16784">
        <w:rPr>
          <w:rFonts w:cs="Calibri"/>
          <w:b/>
          <w:lang w:val="ro-RO"/>
        </w:rPr>
        <w:t xml:space="preserve">R1: </w:t>
      </w:r>
      <w:r w:rsidR="00855F32">
        <w:rPr>
          <w:rFonts w:cs="Calibri"/>
          <w:b/>
          <w:lang w:val="ro-RO"/>
        </w:rPr>
        <w:t xml:space="preserve"> </w:t>
      </w:r>
      <w:r w:rsidR="002E04B2" w:rsidRPr="004A4857">
        <w:rPr>
          <w:lang w:val="it-IT"/>
        </w:rPr>
        <w:t>Mecanism de decontare parțială a costurilor cu energia pentru anumite categorii de persoane aparținând grupurilor vulnerabil</w:t>
      </w:r>
      <w:r w:rsidR="00DA52B0">
        <w:rPr>
          <w:lang w:val="it-IT"/>
        </w:rPr>
        <w:t>e</w:t>
      </w:r>
      <w:r w:rsidR="002E04B2" w:rsidRPr="004A4857">
        <w:rPr>
          <w:lang w:val="it-IT"/>
        </w:rPr>
        <w:t xml:space="preserve">, operational </w:t>
      </w:r>
      <w:bookmarkEnd w:id="85"/>
    </w:p>
    <w:p w14:paraId="3B72EC69" w14:textId="77777777" w:rsidR="00805006" w:rsidRPr="00E60B14" w:rsidRDefault="003B73A7" w:rsidP="00805006">
      <w:pPr>
        <w:rPr>
          <w:b/>
          <w:bCs/>
          <w:lang w:val="ro-RO"/>
        </w:rPr>
      </w:pPr>
      <w:r w:rsidRPr="00E60B14">
        <w:rPr>
          <w:lang w:val="ro-RO"/>
        </w:rPr>
        <w:t>Proiect</w:t>
      </w:r>
      <w:r w:rsidR="002106DF">
        <w:rPr>
          <w:lang w:val="ro-RO"/>
        </w:rPr>
        <w:t>ul</w:t>
      </w:r>
      <w:r w:rsidRPr="00E60B14">
        <w:rPr>
          <w:lang w:val="ro-RO"/>
        </w:rPr>
        <w:t xml:space="preserve"> </w:t>
      </w:r>
      <w:r w:rsidR="00805006" w:rsidRPr="00E60B14">
        <w:rPr>
          <w:lang w:val="ro-RO"/>
        </w:rPr>
        <w:t>v</w:t>
      </w:r>
      <w:r w:rsidR="002106DF">
        <w:rPr>
          <w:lang w:val="ro-RO"/>
        </w:rPr>
        <w:t>a</w:t>
      </w:r>
      <w:r w:rsidR="0068477E">
        <w:rPr>
          <w:lang w:val="ro-RO"/>
        </w:rPr>
        <w:t xml:space="preserve"> </w:t>
      </w:r>
      <w:r w:rsidR="00805006" w:rsidRPr="00E60B14">
        <w:rPr>
          <w:lang w:val="ro-RO"/>
        </w:rPr>
        <w:t xml:space="preserve">descrie rezultatele proprii, corespunzătoare obiectivelor propuse. Toate rezultatele la nivel de proiect trebuie să contribuie la atingerea </w:t>
      </w:r>
      <w:r w:rsidR="002E04B2" w:rsidRPr="00E60B14">
        <w:rPr>
          <w:lang w:val="ro-RO"/>
        </w:rPr>
        <w:t>rezultat</w:t>
      </w:r>
      <w:r w:rsidR="002E04B2">
        <w:rPr>
          <w:lang w:val="ro-RO"/>
        </w:rPr>
        <w:t xml:space="preserve">atului </w:t>
      </w:r>
      <w:r w:rsidR="00805006" w:rsidRPr="00E60B14">
        <w:rPr>
          <w:lang w:val="ro-RO"/>
        </w:rPr>
        <w:t xml:space="preserve">de program menționat. </w:t>
      </w:r>
    </w:p>
    <w:p w14:paraId="42E45714" w14:textId="77777777" w:rsidR="00C64967" w:rsidRPr="00E60B14" w:rsidRDefault="00C64967" w:rsidP="00E57EA7">
      <w:pPr>
        <w:pStyle w:val="Heading3"/>
        <w:keepNext w:val="0"/>
        <w:keepLines w:val="0"/>
        <w:widowControl w:val="0"/>
        <w:spacing w:before="0" w:after="120" w:line="240" w:lineRule="auto"/>
        <w:jc w:val="both"/>
        <w:rPr>
          <w:rFonts w:ascii="Calibri" w:hAnsi="Calibri" w:cs="Calibri"/>
          <w:color w:val="auto"/>
          <w:sz w:val="22"/>
          <w:szCs w:val="22"/>
          <w:lang w:val="ro-RO"/>
        </w:rPr>
      </w:pPr>
      <w:bookmarkStart w:id="86" w:name="_Toc144304011"/>
      <w:bookmarkEnd w:id="83"/>
      <w:r w:rsidRPr="00E60B14">
        <w:rPr>
          <w:rFonts w:ascii="Calibri" w:hAnsi="Calibri" w:cs="Calibri"/>
          <w:color w:val="auto"/>
          <w:sz w:val="22"/>
          <w:szCs w:val="22"/>
          <w:lang w:val="ro-RO"/>
        </w:rPr>
        <w:t>Capitolul 3.2.3: Indicatorii POCA – indicatori prestabiliți</w:t>
      </w:r>
      <w:bookmarkEnd w:id="84"/>
      <w:bookmarkEnd w:id="86"/>
    </w:p>
    <w:tbl>
      <w:tblPr>
        <w:tblW w:w="8114"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B6DDE8"/>
        <w:tblLook w:val="04A0" w:firstRow="1" w:lastRow="0" w:firstColumn="1" w:lastColumn="0" w:noHBand="0" w:noVBand="1"/>
      </w:tblPr>
      <w:tblGrid>
        <w:gridCol w:w="4428"/>
        <w:gridCol w:w="3686"/>
      </w:tblGrid>
      <w:tr w:rsidR="00D95E5F" w:rsidRPr="00E60B14" w14:paraId="39F0D686" w14:textId="77777777" w:rsidTr="00CB39FE">
        <w:trPr>
          <w:trHeight w:val="346"/>
          <w:tblHeader/>
        </w:trPr>
        <w:tc>
          <w:tcPr>
            <w:tcW w:w="4428" w:type="dxa"/>
            <w:tcBorders>
              <w:top w:val="single" w:sz="4" w:space="0" w:color="auto"/>
              <w:left w:val="single" w:sz="4" w:space="0" w:color="auto"/>
              <w:bottom w:val="single" w:sz="4" w:space="0" w:color="auto"/>
              <w:right w:val="single" w:sz="4" w:space="0" w:color="auto"/>
            </w:tcBorders>
            <w:shd w:val="clear" w:color="000000" w:fill="FFFFFF"/>
          </w:tcPr>
          <w:p w14:paraId="4CED796D" w14:textId="77777777" w:rsidR="00D95E5F" w:rsidRPr="00E60B14" w:rsidRDefault="00D95E5F" w:rsidP="005806BC">
            <w:pPr>
              <w:spacing w:after="120" w:line="240" w:lineRule="auto"/>
              <w:jc w:val="center"/>
              <w:rPr>
                <w:rFonts w:cs="Arial"/>
                <w:b/>
                <w:noProof/>
                <w:lang w:val="ro-RO"/>
              </w:rPr>
            </w:pPr>
            <w:r w:rsidRPr="00E60B14">
              <w:rPr>
                <w:rFonts w:cs="Arial"/>
                <w:b/>
                <w:noProof/>
                <w:lang w:val="ro-RO"/>
              </w:rPr>
              <w:t>Rezultat POCA</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47A9034F" w14:textId="77777777" w:rsidR="00D95E5F" w:rsidRPr="00E60B14" w:rsidRDefault="00D95E5F" w:rsidP="005806BC">
            <w:pPr>
              <w:spacing w:after="120" w:line="240" w:lineRule="auto"/>
              <w:jc w:val="center"/>
              <w:rPr>
                <w:rFonts w:cs="Calibri"/>
                <w:b/>
                <w:lang w:val="ro-RO"/>
              </w:rPr>
            </w:pPr>
            <w:r w:rsidRPr="00E60B14">
              <w:rPr>
                <w:rFonts w:cs="Calibri"/>
                <w:b/>
                <w:lang w:val="ro-RO"/>
              </w:rPr>
              <w:t>Indicatori de realizare</w:t>
            </w:r>
            <w:r w:rsidRPr="00E60B14" w:rsidDel="00E13D59">
              <w:rPr>
                <w:rFonts w:cs="Calibri"/>
                <w:b/>
                <w:lang w:val="ro-RO"/>
              </w:rPr>
              <w:t xml:space="preserve"> </w:t>
            </w:r>
          </w:p>
        </w:tc>
      </w:tr>
      <w:tr w:rsidR="00D95E5F" w:rsidRPr="00C017F6" w14:paraId="2217FE2A" w14:textId="77777777" w:rsidTr="00CB39FE">
        <w:trPr>
          <w:trHeight w:val="1088"/>
          <w:tblHeader/>
        </w:trPr>
        <w:tc>
          <w:tcPr>
            <w:tcW w:w="4428" w:type="dxa"/>
            <w:tcBorders>
              <w:top w:val="single" w:sz="4" w:space="0" w:color="auto"/>
              <w:left w:val="single" w:sz="4" w:space="0" w:color="auto"/>
              <w:bottom w:val="single" w:sz="4" w:space="0" w:color="auto"/>
              <w:right w:val="single" w:sz="4" w:space="0" w:color="auto"/>
            </w:tcBorders>
            <w:shd w:val="clear" w:color="000000" w:fill="FFFFFF"/>
          </w:tcPr>
          <w:p w14:paraId="6762B0F0" w14:textId="77777777" w:rsidR="00D95E5F" w:rsidRPr="00E60B14" w:rsidRDefault="00D95E5F" w:rsidP="00AA26F5">
            <w:pPr>
              <w:spacing w:after="120" w:line="240" w:lineRule="auto"/>
              <w:jc w:val="both"/>
              <w:rPr>
                <w:rFonts w:cs="Arial"/>
                <w:b/>
                <w:noProof/>
                <w:lang w:val="ro-RO"/>
              </w:rPr>
            </w:pPr>
            <w:r w:rsidRPr="00A16784">
              <w:rPr>
                <w:rFonts w:cs="Calibri"/>
                <w:b/>
                <w:lang w:val="ro-RO"/>
              </w:rPr>
              <w:t xml:space="preserve">R1: </w:t>
            </w:r>
            <w:r>
              <w:rPr>
                <w:rFonts w:cs="Calibri"/>
                <w:b/>
                <w:lang w:val="ro-RO"/>
              </w:rPr>
              <w:t xml:space="preserve"> </w:t>
            </w:r>
            <w:r w:rsidRPr="004A4857">
              <w:rPr>
                <w:lang w:val="it-IT"/>
              </w:rPr>
              <w:t xml:space="preserve">Mecanism de decontare parțială a costurilor cu energia pentru anumite categorii de persoane aparținând grupurilor vulnerabile, operational </w:t>
            </w:r>
          </w:p>
        </w:tc>
        <w:tc>
          <w:tcPr>
            <w:tcW w:w="3686" w:type="dxa"/>
            <w:tcBorders>
              <w:top w:val="single" w:sz="4" w:space="0" w:color="auto"/>
              <w:left w:val="single" w:sz="4" w:space="0" w:color="auto"/>
              <w:bottom w:val="single" w:sz="4" w:space="0" w:color="auto"/>
              <w:right w:val="single" w:sz="4" w:space="0" w:color="auto"/>
            </w:tcBorders>
            <w:shd w:val="clear" w:color="000000" w:fill="FFFFFF"/>
          </w:tcPr>
          <w:p w14:paraId="162199DA" w14:textId="77777777" w:rsidR="00D95E5F" w:rsidRPr="00EF5696" w:rsidRDefault="00D95E5F" w:rsidP="00A16784">
            <w:pPr>
              <w:spacing w:after="120" w:line="240" w:lineRule="auto"/>
              <w:jc w:val="both"/>
              <w:rPr>
                <w:rFonts w:cs="Calibri"/>
                <w:lang w:val="ro-RO"/>
              </w:rPr>
            </w:pPr>
            <w:r w:rsidRPr="00EF5696">
              <w:rPr>
                <w:rFonts w:cs="Calibri"/>
                <w:lang w:val="ro-RO"/>
              </w:rPr>
              <w:t>CV36 Număr de gospodării sprijinite prin compensarea prețului la energie</w:t>
            </w:r>
          </w:p>
        </w:tc>
      </w:tr>
    </w:tbl>
    <w:p w14:paraId="0D7E4D0E" w14:textId="77777777" w:rsidR="00805006" w:rsidRPr="00E60B14" w:rsidRDefault="00805006" w:rsidP="00805006">
      <w:pPr>
        <w:spacing w:after="120" w:line="240" w:lineRule="auto"/>
        <w:jc w:val="both"/>
        <w:rPr>
          <w:rFonts w:eastAsia="Times New Roman" w:cs="Calibri"/>
          <w:bCs/>
          <w:color w:val="000000"/>
          <w:lang w:val="ro-RO" w:eastAsia="x-none"/>
        </w:rPr>
      </w:pPr>
      <w:r w:rsidRPr="00E60B14">
        <w:rPr>
          <w:rFonts w:eastAsia="Times New Roman" w:cs="Calibri"/>
          <w:bCs/>
          <w:color w:val="000000"/>
          <w:lang w:val="ro-RO" w:eastAsia="x-none"/>
        </w:rPr>
        <w:t xml:space="preserve"> </w:t>
      </w:r>
    </w:p>
    <w:p w14:paraId="415EC39D" w14:textId="77777777" w:rsidR="00F876E3" w:rsidRPr="00E60B14" w:rsidRDefault="00F876E3" w:rsidP="00BB643B">
      <w:pPr>
        <w:pStyle w:val="Heading3"/>
        <w:spacing w:before="0" w:after="120" w:line="240" w:lineRule="auto"/>
        <w:jc w:val="both"/>
        <w:rPr>
          <w:rFonts w:ascii="Calibri" w:hAnsi="Calibri" w:cs="Calibri"/>
          <w:color w:val="auto"/>
          <w:sz w:val="22"/>
          <w:szCs w:val="22"/>
          <w:lang w:val="ro-RO"/>
        </w:rPr>
      </w:pPr>
      <w:bookmarkStart w:id="87" w:name="_Toc489006354"/>
      <w:bookmarkStart w:id="88" w:name="_Toc144304012"/>
      <w:r w:rsidRPr="00E60B14">
        <w:rPr>
          <w:rFonts w:ascii="Calibri" w:hAnsi="Calibri" w:cs="Calibri"/>
          <w:color w:val="auto"/>
          <w:sz w:val="22"/>
          <w:szCs w:val="22"/>
          <w:lang w:val="ro-RO"/>
        </w:rPr>
        <w:t>Capitolul 3.2.4: Tipuri de acțiuni</w:t>
      </w:r>
      <w:bookmarkEnd w:id="87"/>
      <w:r w:rsidR="009B33DC" w:rsidRPr="00E60B14">
        <w:rPr>
          <w:rFonts w:ascii="Calibri" w:hAnsi="Calibri" w:cs="Calibri"/>
          <w:color w:val="auto"/>
          <w:sz w:val="22"/>
          <w:szCs w:val="22"/>
          <w:lang w:val="ro-RO"/>
        </w:rPr>
        <w:t xml:space="preserve">, durata proiectului şi </w:t>
      </w:r>
      <w:r w:rsidR="002E4525" w:rsidRPr="00E60B14">
        <w:rPr>
          <w:rFonts w:ascii="Calibri" w:hAnsi="Calibri" w:cs="Calibri"/>
          <w:color w:val="auto"/>
          <w:sz w:val="22"/>
          <w:szCs w:val="22"/>
          <w:lang w:val="ro-RO"/>
        </w:rPr>
        <w:t xml:space="preserve">aspecte privind </w:t>
      </w:r>
      <w:r w:rsidR="009B33DC" w:rsidRPr="00E60B14">
        <w:rPr>
          <w:rFonts w:ascii="Calibri" w:hAnsi="Calibri" w:cs="Calibri"/>
          <w:color w:val="auto"/>
          <w:sz w:val="22"/>
          <w:szCs w:val="22"/>
          <w:lang w:val="ro-RO"/>
        </w:rPr>
        <w:t xml:space="preserve">informarea </w:t>
      </w:r>
      <w:r w:rsidR="002E4525" w:rsidRPr="00E60B14">
        <w:rPr>
          <w:rFonts w:ascii="Calibri" w:hAnsi="Calibri" w:cs="Calibri"/>
          <w:color w:val="auto"/>
          <w:sz w:val="22"/>
          <w:szCs w:val="22"/>
          <w:lang w:val="ro-RO"/>
        </w:rPr>
        <w:t>şi comunicarea</w:t>
      </w:r>
      <w:bookmarkEnd w:id="88"/>
      <w:r w:rsidR="002E4525" w:rsidRPr="00E60B14">
        <w:rPr>
          <w:rFonts w:ascii="Calibri" w:hAnsi="Calibri" w:cs="Calibri"/>
          <w:color w:val="auto"/>
          <w:sz w:val="22"/>
          <w:szCs w:val="22"/>
          <w:lang w:val="ro-RO"/>
        </w:rPr>
        <w:t xml:space="preserve"> </w:t>
      </w:r>
    </w:p>
    <w:p w14:paraId="6B833A58" w14:textId="77777777" w:rsidR="0072553F" w:rsidRPr="00E60B14" w:rsidRDefault="0072553F" w:rsidP="001F5C81">
      <w:pPr>
        <w:numPr>
          <w:ilvl w:val="0"/>
          <w:numId w:val="19"/>
        </w:numPr>
        <w:spacing w:after="120" w:line="240" w:lineRule="auto"/>
        <w:jc w:val="both"/>
        <w:rPr>
          <w:b/>
          <w:lang w:val="ro-RO" w:eastAsia="x-none"/>
        </w:rPr>
      </w:pPr>
      <w:r w:rsidRPr="00E60B14">
        <w:rPr>
          <w:b/>
          <w:lang w:val="ro-RO" w:eastAsia="x-none"/>
        </w:rPr>
        <w:t xml:space="preserve">Tipuri de acţiuni </w:t>
      </w:r>
    </w:p>
    <w:p w14:paraId="246239C8" w14:textId="77777777" w:rsidR="0013665B" w:rsidRPr="00370581" w:rsidRDefault="0013665B" w:rsidP="00370581">
      <w:pPr>
        <w:spacing w:after="120" w:line="240" w:lineRule="auto"/>
        <w:jc w:val="both"/>
        <w:rPr>
          <w:rFonts w:eastAsia="Times New Roman" w:cs="Arial"/>
          <w:lang w:val="ro-RO"/>
        </w:rPr>
      </w:pPr>
      <w:r w:rsidRPr="00370581">
        <w:rPr>
          <w:rFonts w:eastAsia="Times New Roman" w:cs="Arial"/>
          <w:lang w:val="ro-RO"/>
        </w:rPr>
        <w:t xml:space="preserve">În cadrul acțiunii prevăzute pentru realizarea OS </w:t>
      </w:r>
      <w:r w:rsidR="00370581" w:rsidRPr="00370581">
        <w:rPr>
          <w:rFonts w:eastAsia="Times New Roman" w:cs="Arial"/>
          <w:lang w:val="ro-RO"/>
        </w:rPr>
        <w:t>4</w:t>
      </w:r>
      <w:r w:rsidRPr="00370581">
        <w:rPr>
          <w:rFonts w:eastAsia="Times New Roman" w:cs="Arial"/>
          <w:lang w:val="ro-RO"/>
        </w:rPr>
        <w:t>.1, prezentul apel de proiecte finanțează următoarele tipuri de acțiuni / activități eligibile:</w:t>
      </w:r>
    </w:p>
    <w:p w14:paraId="674F7237" w14:textId="0DDFF469" w:rsidR="0013665B" w:rsidRPr="00370581" w:rsidRDefault="0013665B" w:rsidP="00370581">
      <w:pPr>
        <w:pStyle w:val="ListParagraph"/>
        <w:numPr>
          <w:ilvl w:val="0"/>
          <w:numId w:val="7"/>
        </w:numPr>
        <w:spacing w:after="120" w:line="240" w:lineRule="auto"/>
        <w:jc w:val="both"/>
        <w:rPr>
          <w:rFonts w:eastAsia="Times New Roman" w:cs="Arial"/>
          <w:sz w:val="22"/>
          <w:szCs w:val="22"/>
          <w:lang w:val="ro-RO"/>
        </w:rPr>
      </w:pPr>
      <w:r w:rsidRPr="00370581">
        <w:rPr>
          <w:rFonts w:eastAsia="Times New Roman" w:cs="Arial"/>
          <w:sz w:val="22"/>
          <w:szCs w:val="22"/>
          <w:lang w:val="ro-RO"/>
        </w:rPr>
        <w:t xml:space="preserve">Activitatea 1 </w:t>
      </w:r>
      <w:r w:rsidR="00370581">
        <w:rPr>
          <w:rFonts w:eastAsia="Times New Roman" w:cs="Arial"/>
          <w:sz w:val="22"/>
          <w:szCs w:val="22"/>
          <w:lang w:val="ro-RO"/>
        </w:rPr>
        <w:t>(</w:t>
      </w:r>
      <w:r w:rsidRPr="004F786D">
        <w:rPr>
          <w:rFonts w:eastAsia="Times New Roman" w:cs="Arial"/>
          <w:b/>
          <w:sz w:val="22"/>
          <w:szCs w:val="22"/>
          <w:lang w:val="ro-RO"/>
        </w:rPr>
        <w:t>obligatorie</w:t>
      </w:r>
      <w:r w:rsidRPr="00370581">
        <w:rPr>
          <w:rFonts w:eastAsia="Times New Roman" w:cs="Arial"/>
          <w:sz w:val="22"/>
          <w:szCs w:val="22"/>
          <w:lang w:val="ro-RO"/>
        </w:rPr>
        <w:t xml:space="preserve">): </w:t>
      </w:r>
      <w:r w:rsidRPr="00370581">
        <w:rPr>
          <w:rFonts w:eastAsia="Times New Roman" w:cs="Arial"/>
          <w:b/>
          <w:sz w:val="22"/>
          <w:szCs w:val="22"/>
          <w:lang w:val="ro-RO"/>
        </w:rPr>
        <w:t xml:space="preserve">Măsuri de sprijin pentru </w:t>
      </w:r>
      <w:r w:rsidR="00A13A5A">
        <w:rPr>
          <w:rFonts w:eastAsia="Times New Roman" w:cs="Arial"/>
          <w:b/>
          <w:sz w:val="22"/>
          <w:szCs w:val="22"/>
          <w:lang w:val="ro-RO"/>
        </w:rPr>
        <w:t>categoriile de persoane și familii  prevăzute  în</w:t>
      </w:r>
      <w:r w:rsidRPr="00370581">
        <w:rPr>
          <w:rFonts w:eastAsia="Times New Roman" w:cs="Arial"/>
          <w:b/>
          <w:sz w:val="22"/>
          <w:szCs w:val="22"/>
          <w:lang w:val="ro-RO"/>
        </w:rPr>
        <w:t xml:space="preserve"> Ordonanța de urgență a Guvernului nr. 166/2022, cu modificările și completările ulterioare</w:t>
      </w:r>
      <w:r w:rsidRPr="00370581">
        <w:rPr>
          <w:rFonts w:eastAsia="Times New Roman" w:cs="Arial"/>
          <w:sz w:val="22"/>
          <w:szCs w:val="22"/>
          <w:lang w:val="ro-RO"/>
        </w:rPr>
        <w:t>.</w:t>
      </w:r>
    </w:p>
    <w:p w14:paraId="609CE81D" w14:textId="77777777" w:rsidR="00F55AD2" w:rsidRDefault="00F55AD2" w:rsidP="00370581">
      <w:pPr>
        <w:spacing w:after="120" w:line="240" w:lineRule="auto"/>
        <w:jc w:val="both"/>
        <w:rPr>
          <w:rFonts w:eastAsia="Times New Roman" w:cs="Arial"/>
          <w:lang w:val="ro-RO"/>
        </w:rPr>
      </w:pPr>
    </w:p>
    <w:p w14:paraId="48744438" w14:textId="6DF0DB23" w:rsidR="00F55AD2" w:rsidRDefault="00F55AD2" w:rsidP="00F55AD2">
      <w:pPr>
        <w:spacing w:after="120" w:line="240" w:lineRule="auto"/>
        <w:jc w:val="both"/>
        <w:rPr>
          <w:rFonts w:eastAsia="Times New Roman" w:cs="Arial"/>
          <w:lang w:val="ro-RO"/>
        </w:rPr>
      </w:pPr>
      <w:r w:rsidRPr="00F55AD2">
        <w:rPr>
          <w:rFonts w:eastAsia="Times New Roman" w:cs="Arial"/>
          <w:lang w:val="ro-RO"/>
        </w:rPr>
        <w:lastRenderedPageBreak/>
        <w:t>Această activitate are în vedere decontarea unei părți din cheltuielile efectuate de statul român</w:t>
      </w:r>
      <w:r>
        <w:rPr>
          <w:rFonts w:eastAsia="Times New Roman" w:cs="Arial"/>
          <w:lang w:val="ro-RO"/>
        </w:rPr>
        <w:t xml:space="preserve"> </w:t>
      </w:r>
      <w:r w:rsidRPr="00F55AD2">
        <w:rPr>
          <w:rFonts w:eastAsia="Times New Roman" w:cs="Arial"/>
          <w:lang w:val="ro-RO"/>
        </w:rPr>
        <w:t>pentru acordarea unui sprijin categoriilor de persoane vulnerabile pentru compensarea prețului la</w:t>
      </w:r>
      <w:r>
        <w:rPr>
          <w:rFonts w:eastAsia="Times New Roman" w:cs="Arial"/>
          <w:lang w:val="ro-RO"/>
        </w:rPr>
        <w:t xml:space="preserve"> </w:t>
      </w:r>
      <w:r w:rsidRPr="00F55AD2">
        <w:rPr>
          <w:rFonts w:eastAsia="Times New Roman" w:cs="Arial"/>
          <w:lang w:val="ro-RO"/>
        </w:rPr>
        <w:t>energie prevăzute de Ordonanța de urgență a Guvernului nr. 166/2022, cu modificările și</w:t>
      </w:r>
      <w:r>
        <w:rPr>
          <w:rFonts w:eastAsia="Times New Roman" w:cs="Arial"/>
          <w:lang w:val="ro-RO"/>
        </w:rPr>
        <w:t xml:space="preserve"> </w:t>
      </w:r>
      <w:r w:rsidRPr="00F55AD2">
        <w:rPr>
          <w:rFonts w:eastAsia="Times New Roman" w:cs="Arial"/>
          <w:lang w:val="ro-RO"/>
        </w:rPr>
        <w:t>completările ulterioare.</w:t>
      </w:r>
    </w:p>
    <w:p w14:paraId="421E40A3" w14:textId="3CA327C6" w:rsidR="002F65B7" w:rsidRDefault="00317C9B" w:rsidP="002106DF">
      <w:pPr>
        <w:spacing w:after="120" w:line="240" w:lineRule="auto"/>
        <w:jc w:val="both"/>
        <w:rPr>
          <w:rFonts w:eastAsia="Times New Roman" w:cs="Arial"/>
          <w:lang w:val="ro-RO"/>
        </w:rPr>
      </w:pPr>
      <w:r w:rsidRPr="0070423B">
        <w:rPr>
          <w:rFonts w:eastAsia="Times New Roman" w:cs="Arial"/>
          <w:lang w:val="ro-RO"/>
        </w:rPr>
        <w:t>Prin POCA se va deconta sprijinul oferit de Guvernul României, în baza OUG 166/2022 cu modificările si completările ulterioare, pentru locurile de consum/gospodăriilor eligibile. În scopul gestionării eficiente a programului de sprijin a populației vulnerabile pentru compensarea prețului la energie cu finanțare din fonduri externe nerambursabile, Compania Națională «Poșta Română» - S.A a dezvoltat un sistem informatic</w:t>
      </w:r>
      <w:r w:rsidRPr="00317C9B">
        <w:rPr>
          <w:rFonts w:eastAsia="Times New Roman" w:cs="Arial"/>
          <w:lang w:val="ro-RO"/>
        </w:rPr>
        <w:t xml:space="preserve"> </w:t>
      </w:r>
      <w:r w:rsidR="0064317D">
        <w:rPr>
          <w:rFonts w:eastAsia="Times New Roman" w:cs="Arial"/>
          <w:lang w:val="ro-RO"/>
        </w:rPr>
        <w:t xml:space="preserve">capacitat pentru </w:t>
      </w:r>
      <w:r w:rsidRPr="00317C9B">
        <w:rPr>
          <w:rFonts w:eastAsia="Times New Roman" w:cs="Arial"/>
          <w:lang w:val="ro-RO"/>
        </w:rPr>
        <w:t>identificarea clară</w:t>
      </w:r>
      <w:r w:rsidR="002F65B7">
        <w:rPr>
          <w:rFonts w:eastAsia="Times New Roman" w:cs="Arial"/>
          <w:lang w:val="ro-RO"/>
        </w:rPr>
        <w:t xml:space="preserve"> </w:t>
      </w:r>
      <w:r w:rsidRPr="00317C9B">
        <w:rPr>
          <w:rFonts w:eastAsia="Times New Roman" w:cs="Arial"/>
          <w:lang w:val="ro-RO"/>
        </w:rPr>
        <w:t>a locurilor de consum/gospodăriilor care au fost sprijinite</w:t>
      </w:r>
      <w:r w:rsidR="002F65B7">
        <w:rPr>
          <w:rFonts w:eastAsia="Times New Roman" w:cs="Arial"/>
          <w:lang w:val="ro-RO"/>
        </w:rPr>
        <w:t xml:space="preserve"> prin acest apel</w:t>
      </w:r>
      <w:r w:rsidRPr="00317C9B">
        <w:rPr>
          <w:rFonts w:eastAsia="Times New Roman" w:cs="Arial"/>
          <w:lang w:val="ro-RO"/>
        </w:rPr>
        <w:t xml:space="preserve">. </w:t>
      </w:r>
    </w:p>
    <w:p w14:paraId="5000FEC8" w14:textId="62194875" w:rsidR="002F65B7" w:rsidRDefault="002F65B7" w:rsidP="002106DF">
      <w:pPr>
        <w:spacing w:after="120" w:line="240" w:lineRule="auto"/>
        <w:jc w:val="both"/>
        <w:rPr>
          <w:rFonts w:eastAsia="Times New Roman" w:cs="Arial"/>
          <w:lang w:val="ro-RO"/>
        </w:rPr>
      </w:pPr>
      <w:r>
        <w:rPr>
          <w:lang w:val="ro-RO"/>
        </w:rPr>
        <w:t xml:space="preserve">Beneficiarii sprijinului care face obiectul OUG 166/2022 </w:t>
      </w:r>
      <w:r w:rsidR="002263A2">
        <w:rPr>
          <w:lang w:val="ro-RO"/>
        </w:rPr>
        <w:t>ș</w:t>
      </w:r>
      <w:r>
        <w:rPr>
          <w:lang w:val="ro-RO"/>
        </w:rPr>
        <w:t xml:space="preserve">i ai prezentului Ghid sunt persoane/familii. In cazul in care la un loc de consum </w:t>
      </w:r>
      <w:proofErr w:type="spellStart"/>
      <w:r>
        <w:rPr>
          <w:lang w:val="ro-RO"/>
        </w:rPr>
        <w:t>domiciliaza</w:t>
      </w:r>
      <w:proofErr w:type="spellEnd"/>
      <w:r>
        <w:rPr>
          <w:lang w:val="ro-RO"/>
        </w:rPr>
        <w:t xml:space="preserve"> mai </w:t>
      </w:r>
      <w:proofErr w:type="spellStart"/>
      <w:r>
        <w:rPr>
          <w:lang w:val="ro-RO"/>
        </w:rPr>
        <w:t>multi</w:t>
      </w:r>
      <w:proofErr w:type="spellEnd"/>
      <w:r>
        <w:rPr>
          <w:lang w:val="ro-RO"/>
        </w:rPr>
        <w:t xml:space="preserve"> beneficiari de sprijin, sprijinul se acorda unei singure persoane care </w:t>
      </w:r>
      <w:proofErr w:type="spellStart"/>
      <w:r>
        <w:rPr>
          <w:lang w:val="ro-RO"/>
        </w:rPr>
        <w:t>domiciliaza</w:t>
      </w:r>
      <w:proofErr w:type="spellEnd"/>
      <w:r>
        <w:rPr>
          <w:lang w:val="ro-RO"/>
        </w:rPr>
        <w:t xml:space="preserve"> la acel loc de consum, cu </w:t>
      </w:r>
      <w:proofErr w:type="spellStart"/>
      <w:r>
        <w:rPr>
          <w:lang w:val="ro-RO"/>
        </w:rPr>
        <w:t>conditia</w:t>
      </w:r>
      <w:proofErr w:type="spellEnd"/>
      <w:r>
        <w:rPr>
          <w:lang w:val="ro-RO"/>
        </w:rPr>
        <w:t xml:space="preserve"> ca acea persoană să fie beneficiară de sprijin, conform art. 3 alin (1) din OUG 166/2022.</w:t>
      </w:r>
    </w:p>
    <w:p w14:paraId="66F239A3" w14:textId="72FFDE92" w:rsidR="00317C9B" w:rsidRDefault="00317C9B" w:rsidP="002106DF">
      <w:pPr>
        <w:spacing w:after="120" w:line="240" w:lineRule="auto"/>
        <w:jc w:val="both"/>
        <w:rPr>
          <w:rFonts w:eastAsia="Times New Roman" w:cs="Arial"/>
          <w:lang w:val="ro-RO"/>
        </w:rPr>
      </w:pPr>
      <w:r w:rsidRPr="00317C9B">
        <w:rPr>
          <w:rFonts w:eastAsia="Times New Roman" w:cs="Arial"/>
          <w:lang w:val="ro-RO"/>
        </w:rPr>
        <w:t>Ministerul Investițiilor și Proiectelor Europene</w:t>
      </w:r>
      <w:r w:rsidR="002F65B7">
        <w:rPr>
          <w:rFonts w:eastAsia="Times New Roman" w:cs="Arial"/>
          <w:lang w:val="ro-RO"/>
        </w:rPr>
        <w:t xml:space="preserve"> prin direcția de specialitate va fi solicitant pentru acest apel de proiecte</w:t>
      </w:r>
      <w:r w:rsidR="002C2766">
        <w:rPr>
          <w:rFonts w:eastAsia="Times New Roman" w:cs="Arial"/>
          <w:lang w:val="ro-RO"/>
        </w:rPr>
        <w:t>.</w:t>
      </w:r>
      <w:r w:rsidRPr="00317C9B">
        <w:rPr>
          <w:rFonts w:eastAsia="Times New Roman" w:cs="Arial"/>
          <w:lang w:val="ro-RO"/>
        </w:rPr>
        <w:t xml:space="preserve"> </w:t>
      </w:r>
      <w:r w:rsidR="002C2766" w:rsidRPr="00317C9B">
        <w:rPr>
          <w:rFonts w:eastAsia="Times New Roman" w:cs="Arial"/>
          <w:lang w:val="ro-RO"/>
        </w:rPr>
        <w:t>Compani</w:t>
      </w:r>
      <w:r w:rsidR="002C2766">
        <w:rPr>
          <w:rFonts w:eastAsia="Times New Roman" w:cs="Arial"/>
          <w:lang w:val="ro-RO"/>
        </w:rPr>
        <w:t xml:space="preserve">a </w:t>
      </w:r>
      <w:r w:rsidR="002C2766" w:rsidRPr="00317C9B">
        <w:rPr>
          <w:rFonts w:eastAsia="Times New Roman" w:cs="Arial"/>
          <w:lang w:val="ro-RO"/>
        </w:rPr>
        <w:t>Național</w:t>
      </w:r>
      <w:r w:rsidR="002C2766">
        <w:rPr>
          <w:rFonts w:eastAsia="Times New Roman" w:cs="Arial"/>
          <w:lang w:val="ro-RO"/>
        </w:rPr>
        <w:t>ă</w:t>
      </w:r>
      <w:r w:rsidR="002C2766" w:rsidRPr="00317C9B">
        <w:rPr>
          <w:rFonts w:eastAsia="Times New Roman" w:cs="Arial"/>
          <w:lang w:val="ro-RO"/>
        </w:rPr>
        <w:t xml:space="preserve"> </w:t>
      </w:r>
      <w:r w:rsidRPr="00317C9B">
        <w:rPr>
          <w:rFonts w:eastAsia="Times New Roman" w:cs="Arial"/>
          <w:lang w:val="ro-RO"/>
        </w:rPr>
        <w:t xml:space="preserve">«Poșta Română» - S.A </w:t>
      </w:r>
      <w:r w:rsidR="002C2766">
        <w:rPr>
          <w:rFonts w:eastAsia="Times New Roman" w:cs="Arial"/>
          <w:lang w:val="ro-RO"/>
        </w:rPr>
        <w:t>pu</w:t>
      </w:r>
      <w:bookmarkStart w:id="89" w:name="_GoBack"/>
      <w:bookmarkEnd w:id="89"/>
      <w:r w:rsidR="002C2766">
        <w:rPr>
          <w:rFonts w:eastAsia="Times New Roman" w:cs="Arial"/>
          <w:lang w:val="ro-RO"/>
        </w:rPr>
        <w:t xml:space="preserve">ne la dispoziție </w:t>
      </w:r>
      <w:r w:rsidR="00871DBA">
        <w:rPr>
          <w:rFonts w:eastAsia="Times New Roman" w:cs="Arial"/>
          <w:lang w:val="ro-RO"/>
        </w:rPr>
        <w:t xml:space="preserve">structurii de specialitate din MIPE </w:t>
      </w:r>
      <w:r w:rsidRPr="00317C9B">
        <w:rPr>
          <w:rFonts w:eastAsia="Times New Roman" w:cs="Arial"/>
          <w:lang w:val="ro-RO"/>
        </w:rPr>
        <w:t xml:space="preserve">toate operațiunile efectuate cu fiecare </w:t>
      </w:r>
      <w:r w:rsidR="00D1237A">
        <w:rPr>
          <w:rFonts w:eastAsia="Times New Roman" w:cs="Arial"/>
          <w:lang w:val="ro-RO"/>
        </w:rPr>
        <w:t xml:space="preserve"> </w:t>
      </w:r>
      <w:r w:rsidRPr="00317C9B">
        <w:rPr>
          <w:rFonts w:eastAsia="Times New Roman" w:cs="Arial"/>
          <w:lang w:val="ro-RO"/>
        </w:rPr>
        <w:t>card de energie, plata prin mandat poștal, precum și soldul în urma efectuării plăților.</w:t>
      </w:r>
      <w:r w:rsidR="002F6405" w:rsidRPr="002F6405">
        <w:rPr>
          <w:rFonts w:eastAsia="Times New Roman" w:cs="Arial"/>
          <w:lang w:val="ro-RO"/>
        </w:rPr>
        <w:t xml:space="preserve"> MIPE va coordona distribuția banilor între programele operationale pentru a evita suprapunerile.</w:t>
      </w:r>
    </w:p>
    <w:p w14:paraId="12899FE4" w14:textId="18E0AAAF" w:rsidR="00F71E5C" w:rsidRDefault="002106DF" w:rsidP="002106DF">
      <w:pPr>
        <w:spacing w:after="120" w:line="240" w:lineRule="auto"/>
        <w:jc w:val="both"/>
        <w:rPr>
          <w:rFonts w:eastAsia="Times New Roman" w:cs="Arial"/>
          <w:lang w:val="ro-RO"/>
        </w:rPr>
      </w:pPr>
      <w:r w:rsidRPr="00370581">
        <w:rPr>
          <w:rFonts w:eastAsia="Times New Roman" w:cs="Arial"/>
          <w:lang w:val="ro-RO"/>
        </w:rPr>
        <w:t>Decontarea cheltuielilor prevăzute mai sus se face în limita sumelor alocate în acest scop în cadrul prezentului apel de proiecte.</w:t>
      </w:r>
    </w:p>
    <w:p w14:paraId="5DA3DA0A" w14:textId="77777777" w:rsidR="002E4525" w:rsidRPr="00E60B14" w:rsidRDefault="002E4525" w:rsidP="00317C9B">
      <w:pPr>
        <w:numPr>
          <w:ilvl w:val="0"/>
          <w:numId w:val="19"/>
        </w:numPr>
        <w:spacing w:after="120" w:line="240" w:lineRule="auto"/>
        <w:jc w:val="both"/>
        <w:rPr>
          <w:rFonts w:cs="Calibri"/>
          <w:b/>
          <w:color w:val="000000"/>
          <w:lang w:val="ro-RO"/>
        </w:rPr>
      </w:pPr>
      <w:r w:rsidRPr="00E60B14">
        <w:rPr>
          <w:rFonts w:cs="Calibri"/>
          <w:b/>
          <w:lang w:val="ro-RO"/>
        </w:rPr>
        <w:t>Durata proiectului</w:t>
      </w:r>
      <w:r w:rsidRPr="00E60B14" w:rsidDel="00962BC5">
        <w:rPr>
          <w:rFonts w:cs="Calibri"/>
          <w:b/>
          <w:color w:val="000000"/>
          <w:lang w:val="ro-RO"/>
        </w:rPr>
        <w:t xml:space="preserve"> </w:t>
      </w:r>
    </w:p>
    <w:p w14:paraId="71F097FB" w14:textId="78D6D99C" w:rsidR="00674F77" w:rsidRPr="00E60B14" w:rsidRDefault="009B45ED" w:rsidP="0008019C">
      <w:pPr>
        <w:spacing w:after="120" w:line="240" w:lineRule="auto"/>
        <w:jc w:val="both"/>
        <w:rPr>
          <w:rFonts w:cs="Calibri"/>
          <w:lang w:val="ro-RO"/>
        </w:rPr>
      </w:pPr>
      <w:r w:rsidRPr="00E60B14">
        <w:rPr>
          <w:rFonts w:cs="Calibri"/>
          <w:lang w:val="ro-RO"/>
        </w:rPr>
        <w:t xml:space="preserve">Durata proiectului reprezintă perioada de implementare a activităților proiectului și anume perioada cuprinsă între data </w:t>
      </w:r>
      <w:r w:rsidR="00554C7D">
        <w:rPr>
          <w:rFonts w:cs="Calibri"/>
          <w:bCs/>
          <w:lang w:val="ro-RO"/>
        </w:rPr>
        <w:t>dema</w:t>
      </w:r>
      <w:r w:rsidR="002C441A">
        <w:rPr>
          <w:rFonts w:cs="Calibri"/>
          <w:bCs/>
          <w:lang w:val="ro-RO"/>
        </w:rPr>
        <w:t>ră</w:t>
      </w:r>
      <w:r w:rsidR="00554C7D">
        <w:rPr>
          <w:rFonts w:cs="Calibri"/>
          <w:bCs/>
          <w:lang w:val="ro-RO"/>
        </w:rPr>
        <w:t>rii activit</w:t>
      </w:r>
      <w:r w:rsidR="002C441A">
        <w:rPr>
          <w:rFonts w:cs="Calibri"/>
          <w:bCs/>
          <w:lang w:val="ro-RO"/>
        </w:rPr>
        <w:t>ăț</w:t>
      </w:r>
      <w:r w:rsidR="00554C7D">
        <w:rPr>
          <w:rFonts w:cs="Calibri"/>
          <w:bCs/>
          <w:lang w:val="ro-RO"/>
        </w:rPr>
        <w:t xml:space="preserve">ilor </w:t>
      </w:r>
      <w:proofErr w:type="spellStart"/>
      <w:r w:rsidR="00554C7D">
        <w:rPr>
          <w:rFonts w:cs="Calibri"/>
          <w:bCs/>
          <w:lang w:val="ro-RO"/>
        </w:rPr>
        <w:t>adminstrative</w:t>
      </w:r>
      <w:proofErr w:type="spellEnd"/>
      <w:r w:rsidR="00554C7D">
        <w:rPr>
          <w:rFonts w:cs="Calibri"/>
          <w:bCs/>
          <w:lang w:val="ro-RO"/>
        </w:rPr>
        <w:t xml:space="preserve"> inerente acord</w:t>
      </w:r>
      <w:r w:rsidR="002C441A">
        <w:rPr>
          <w:rFonts w:cs="Calibri"/>
          <w:bCs/>
          <w:lang w:val="ro-RO"/>
        </w:rPr>
        <w:t>ă</w:t>
      </w:r>
      <w:r w:rsidR="00554C7D">
        <w:rPr>
          <w:rFonts w:cs="Calibri"/>
          <w:bCs/>
          <w:lang w:val="ro-RO"/>
        </w:rPr>
        <w:t>rii sprijinului prev</w:t>
      </w:r>
      <w:r w:rsidR="002C441A">
        <w:rPr>
          <w:rFonts w:cs="Calibri"/>
          <w:bCs/>
          <w:lang w:val="ro-RO"/>
        </w:rPr>
        <w:t>ă</w:t>
      </w:r>
      <w:r w:rsidR="00554C7D">
        <w:rPr>
          <w:rFonts w:cs="Calibri"/>
          <w:bCs/>
          <w:lang w:val="ro-RO"/>
        </w:rPr>
        <w:t>zut de OUG 166/2022</w:t>
      </w:r>
      <w:r w:rsidRPr="00E60B14">
        <w:rPr>
          <w:rFonts w:cs="Calibri"/>
          <w:lang w:val="ro-RO"/>
        </w:rPr>
        <w:t xml:space="preserve"> și data finalizării ultimei activități prevăzute în cadrul proiectului</w:t>
      </w:r>
      <w:r w:rsidR="00554C7D">
        <w:rPr>
          <w:rFonts w:cs="Calibri"/>
          <w:lang w:val="ro-RO"/>
        </w:rPr>
        <w:t>, pentru complinirea măsurilo</w:t>
      </w:r>
      <w:r w:rsidR="002C441A">
        <w:rPr>
          <w:rFonts w:cs="Calibri"/>
          <w:lang w:val="ro-RO"/>
        </w:rPr>
        <w:t>r</w:t>
      </w:r>
      <w:r w:rsidR="00554C7D">
        <w:rPr>
          <w:rFonts w:cs="Calibri"/>
          <w:lang w:val="ro-RO"/>
        </w:rPr>
        <w:t xml:space="preserve"> prevăzute de OUG nr. 166/2022</w:t>
      </w:r>
      <w:r w:rsidRPr="00E60B14">
        <w:rPr>
          <w:rFonts w:cs="Calibri"/>
          <w:lang w:val="ro-RO"/>
        </w:rPr>
        <w:t>.</w:t>
      </w:r>
      <w:r w:rsidR="009D3C30" w:rsidRPr="00E60B14">
        <w:rPr>
          <w:rFonts w:cs="Calibri"/>
          <w:lang w:val="ro-RO"/>
        </w:rPr>
        <w:t xml:space="preserve"> </w:t>
      </w:r>
      <w:bookmarkStart w:id="90" w:name="_Hlk505695940"/>
    </w:p>
    <w:p w14:paraId="36037D08" w14:textId="025F5571" w:rsidR="00BC2744" w:rsidRPr="00E60B14" w:rsidRDefault="004612F5" w:rsidP="0008019C">
      <w:pPr>
        <w:spacing w:after="120" w:line="240" w:lineRule="auto"/>
        <w:jc w:val="both"/>
        <w:rPr>
          <w:rFonts w:eastAsia="Times New Roman" w:cs="Calibri"/>
          <w:iCs/>
          <w:lang w:val="ro-RO"/>
        </w:rPr>
      </w:pPr>
      <w:bookmarkStart w:id="91" w:name="_Hlk506213339"/>
      <w:bookmarkStart w:id="92" w:name="_Hlk506213216"/>
      <w:bookmarkEnd w:id="90"/>
      <w:r w:rsidRPr="00E60B14">
        <w:rPr>
          <w:rFonts w:eastAsia="Times New Roman" w:cs="Calibri"/>
          <w:lang w:val="ro-RO"/>
        </w:rPr>
        <w:t>Ac</w:t>
      </w:r>
      <w:r w:rsidR="007D5455" w:rsidRPr="00E60B14">
        <w:rPr>
          <w:rFonts w:eastAsia="Times New Roman" w:cs="Calibri"/>
          <w:lang w:val="ro-RO"/>
        </w:rPr>
        <w:t>tivitățile</w:t>
      </w:r>
      <w:r w:rsidRPr="00E60B14">
        <w:rPr>
          <w:rFonts w:eastAsia="Times New Roman" w:cs="Calibri"/>
          <w:lang w:val="ro-RO"/>
        </w:rPr>
        <w:t xml:space="preserve"> demarate anterior depunerii cererii de finanțare la AM POCA</w:t>
      </w:r>
      <w:r w:rsidR="0040572D" w:rsidRPr="00E60B14">
        <w:rPr>
          <w:rFonts w:eastAsia="Times New Roman" w:cs="Calibri"/>
          <w:lang w:val="ro-RO"/>
        </w:rPr>
        <w:t>,</w:t>
      </w:r>
      <w:r w:rsidRPr="00E60B14">
        <w:rPr>
          <w:rFonts w:eastAsia="Times New Roman" w:cs="Calibri"/>
          <w:lang w:val="ro-RO"/>
        </w:rPr>
        <w:t xml:space="preserve"> precum și rezultatele atinse sau valorile indicatorilor proiectului obținute până la această dată, se vor evidenția </w:t>
      </w:r>
      <w:bookmarkEnd w:id="91"/>
      <w:bookmarkEnd w:id="92"/>
      <w:r w:rsidR="005B35F3" w:rsidRPr="00E60B14">
        <w:rPr>
          <w:rFonts w:eastAsia="Times New Roman" w:cs="Calibri"/>
          <w:lang w:val="ro-RO"/>
        </w:rPr>
        <w:t xml:space="preserve">conform modalității </w:t>
      </w:r>
      <w:r w:rsidR="00BC07B6" w:rsidRPr="00E60B14">
        <w:rPr>
          <w:rFonts w:eastAsia="Times New Roman" w:cs="Calibri"/>
          <w:lang w:val="ro-RO"/>
        </w:rPr>
        <w:t>d</w:t>
      </w:r>
      <w:r w:rsidR="00B44CBD" w:rsidRPr="00E60B14">
        <w:rPr>
          <w:rFonts w:eastAsia="Times New Roman" w:cs="Calibri"/>
          <w:iCs/>
          <w:lang w:val="ro-RO"/>
        </w:rPr>
        <w:t>etaliat</w:t>
      </w:r>
      <w:r w:rsidR="00BC07B6" w:rsidRPr="00E60B14">
        <w:rPr>
          <w:rFonts w:eastAsia="Times New Roman" w:cs="Calibri"/>
          <w:iCs/>
          <w:lang w:val="ro-RO"/>
        </w:rPr>
        <w:t>e</w:t>
      </w:r>
      <w:r w:rsidR="00B44CBD" w:rsidRPr="00E60B14">
        <w:rPr>
          <w:rFonts w:eastAsia="Times New Roman" w:cs="Calibri"/>
          <w:iCs/>
          <w:lang w:val="ro-RO"/>
        </w:rPr>
        <w:t xml:space="preserve"> în </w:t>
      </w:r>
      <w:r w:rsidR="004B04EA" w:rsidRPr="00E60B14">
        <w:rPr>
          <w:rFonts w:eastAsia="Times New Roman" w:cs="Calibri"/>
          <w:iCs/>
          <w:lang w:val="ro-RO"/>
        </w:rPr>
        <w:t xml:space="preserve">Anexa </w:t>
      </w:r>
      <w:r w:rsidR="00A55A3E">
        <w:rPr>
          <w:rFonts w:eastAsia="Times New Roman" w:cs="Calibri"/>
          <w:iCs/>
          <w:lang w:val="ro-RO"/>
        </w:rPr>
        <w:t xml:space="preserve">nr. </w:t>
      </w:r>
      <w:r w:rsidR="004B04EA" w:rsidRPr="00E60B14">
        <w:rPr>
          <w:rFonts w:eastAsia="Times New Roman" w:cs="Calibri"/>
          <w:iCs/>
          <w:lang w:val="ro-RO"/>
        </w:rPr>
        <w:t>I</w:t>
      </w:r>
      <w:r w:rsidR="005C0C5D" w:rsidRPr="00E60B14">
        <w:rPr>
          <w:rFonts w:eastAsia="Times New Roman" w:cs="Calibri"/>
          <w:iCs/>
          <w:lang w:val="ro-RO"/>
        </w:rPr>
        <w:t>I</w:t>
      </w:r>
      <w:r w:rsidR="004B04EA" w:rsidRPr="00E60B14">
        <w:rPr>
          <w:rFonts w:eastAsia="Times New Roman" w:cs="Calibri"/>
          <w:iCs/>
          <w:lang w:val="ro-RO"/>
        </w:rPr>
        <w:t xml:space="preserve"> </w:t>
      </w:r>
      <w:r w:rsidR="004D5E66" w:rsidRPr="00E60B14">
        <w:rPr>
          <w:rFonts w:eastAsia="Times New Roman" w:cs="Calibri"/>
          <w:iCs/>
          <w:lang w:val="ro-RO"/>
        </w:rPr>
        <w:t xml:space="preserve">- </w:t>
      </w:r>
      <w:proofErr w:type="spellStart"/>
      <w:r w:rsidR="004B04EA" w:rsidRPr="00E60B14">
        <w:rPr>
          <w:rFonts w:eastAsia="Times New Roman" w:cs="Calibri"/>
          <w:iCs/>
          <w:lang w:val="ro-RO"/>
        </w:rPr>
        <w:t>Instructiune</w:t>
      </w:r>
      <w:proofErr w:type="spellEnd"/>
      <w:r w:rsidR="004B04EA" w:rsidRPr="00E60B14">
        <w:rPr>
          <w:rFonts w:eastAsia="Times New Roman" w:cs="Calibri"/>
          <w:iCs/>
          <w:lang w:val="ro-RO"/>
        </w:rPr>
        <w:t xml:space="preserve"> </w:t>
      </w:r>
      <w:r w:rsidR="004D5E66" w:rsidRPr="00E60B14">
        <w:rPr>
          <w:rFonts w:eastAsia="Times New Roman" w:cs="Calibri"/>
          <w:iCs/>
          <w:lang w:val="ro-RO"/>
        </w:rPr>
        <w:t xml:space="preserve">de </w:t>
      </w:r>
      <w:r w:rsidR="004B04EA" w:rsidRPr="00E60B14">
        <w:rPr>
          <w:rFonts w:eastAsia="Times New Roman" w:cs="Calibri"/>
          <w:iCs/>
          <w:lang w:val="ro-RO"/>
        </w:rPr>
        <w:t xml:space="preserve">completare </w:t>
      </w:r>
      <w:r w:rsidR="004D5E66" w:rsidRPr="00E60B14">
        <w:rPr>
          <w:rFonts w:eastAsia="Times New Roman" w:cs="Calibri"/>
          <w:iCs/>
          <w:lang w:val="ro-RO"/>
        </w:rPr>
        <w:t>a cererii de finanțare</w:t>
      </w:r>
      <w:r w:rsidR="004B04EA" w:rsidRPr="00E60B14">
        <w:rPr>
          <w:rFonts w:eastAsia="Times New Roman" w:cs="Calibri"/>
          <w:iCs/>
          <w:lang w:val="ro-RO"/>
        </w:rPr>
        <w:t>.</w:t>
      </w:r>
      <w:r w:rsidR="00963EC9" w:rsidRPr="00E60B14">
        <w:rPr>
          <w:rFonts w:eastAsia="Times New Roman" w:cs="Calibri"/>
          <w:iCs/>
          <w:lang w:val="ro-RO"/>
        </w:rPr>
        <w:t xml:space="preserve"> </w:t>
      </w:r>
    </w:p>
    <w:p w14:paraId="3EE077B2" w14:textId="73C3BE56" w:rsidR="00AD1DF8" w:rsidRPr="00E60B14" w:rsidRDefault="00AC7A8C" w:rsidP="0008019C">
      <w:pPr>
        <w:spacing w:after="120" w:line="240" w:lineRule="auto"/>
        <w:jc w:val="both"/>
        <w:rPr>
          <w:rFonts w:cs="Calibri"/>
          <w:lang w:val="ro-RO"/>
        </w:rPr>
      </w:pPr>
      <w:bookmarkStart w:id="93" w:name="_Hlk135035986"/>
      <w:r w:rsidRPr="00AC7A8C">
        <w:rPr>
          <w:rFonts w:cs="Calibri"/>
          <w:lang w:val="ro-RO"/>
        </w:rPr>
        <w:t xml:space="preserve">Durata de implementare a proiectului nu poate </w:t>
      </w:r>
      <w:proofErr w:type="spellStart"/>
      <w:r w:rsidRPr="00AC7A8C">
        <w:rPr>
          <w:rFonts w:cs="Calibri"/>
          <w:lang w:val="ro-RO"/>
        </w:rPr>
        <w:t>excede</w:t>
      </w:r>
      <w:proofErr w:type="spellEnd"/>
      <w:r w:rsidRPr="00AC7A8C">
        <w:rPr>
          <w:rFonts w:cs="Calibri"/>
          <w:lang w:val="ro-RO"/>
        </w:rPr>
        <w:t xml:space="preserve"> duratei de eligibilitate a cheltuielilor în cadrul POCA 2014-2020, respectiv 31.12.2023.  </w:t>
      </w:r>
      <w:r w:rsidR="00B44CBD" w:rsidRPr="00E60B14">
        <w:rPr>
          <w:rFonts w:cs="Calibri"/>
          <w:lang w:val="ro-RO"/>
        </w:rPr>
        <w:t xml:space="preserve"> </w:t>
      </w:r>
    </w:p>
    <w:bookmarkEnd w:id="93"/>
    <w:p w14:paraId="445CAEB2" w14:textId="77777777" w:rsidR="0066081E" w:rsidRPr="00E60B14" w:rsidRDefault="0066081E" w:rsidP="001F5C81">
      <w:pPr>
        <w:numPr>
          <w:ilvl w:val="0"/>
          <w:numId w:val="19"/>
        </w:numPr>
        <w:spacing w:after="120" w:line="240" w:lineRule="auto"/>
        <w:jc w:val="both"/>
        <w:rPr>
          <w:rFonts w:cs="Calibri"/>
          <w:b/>
          <w:lang w:val="ro-RO"/>
        </w:rPr>
      </w:pPr>
      <w:r w:rsidRPr="00E60B14">
        <w:rPr>
          <w:rFonts w:cs="Calibri"/>
          <w:b/>
          <w:lang w:val="ro-RO"/>
        </w:rPr>
        <w:t>Informare și comunicare</w:t>
      </w:r>
    </w:p>
    <w:p w14:paraId="32A6C3FF" w14:textId="77777777" w:rsidR="00D26566" w:rsidRPr="00E60B14" w:rsidRDefault="00D26566" w:rsidP="00D26566">
      <w:pPr>
        <w:spacing w:after="0" w:line="240" w:lineRule="auto"/>
        <w:jc w:val="both"/>
        <w:rPr>
          <w:rFonts w:eastAsia="Times New Roman" w:cs="Calibri"/>
          <w:color w:val="000000"/>
          <w:lang w:val="ro-RO"/>
        </w:rPr>
      </w:pPr>
      <w:bookmarkStart w:id="94" w:name="_Toc489006355"/>
      <w:r w:rsidRPr="00E60B14">
        <w:rPr>
          <w:rFonts w:eastAsia="Times New Roman" w:cs="Calibri"/>
          <w:color w:val="000000"/>
          <w:lang w:val="ro-RO"/>
        </w:rPr>
        <w:t xml:space="preserve">Fiecare cerere de finanțare </w:t>
      </w:r>
      <w:r w:rsidRPr="00E60B14">
        <w:rPr>
          <w:rFonts w:eastAsia="Times New Roman" w:cs="Calibri"/>
          <w:lang w:val="ro-RO"/>
        </w:rPr>
        <w:t xml:space="preserve">va include, </w:t>
      </w:r>
      <w:r w:rsidRPr="00E60B14">
        <w:rPr>
          <w:rFonts w:eastAsia="Times New Roman" w:cs="Calibri"/>
          <w:b/>
          <w:bCs/>
          <w:lang w:val="ro-RO"/>
        </w:rPr>
        <w:t>în mod obligatoriu și</w:t>
      </w:r>
      <w:r w:rsidRPr="00E60B14">
        <w:rPr>
          <w:rFonts w:eastAsia="Times New Roman" w:cs="Calibri"/>
          <w:b/>
          <w:lang w:val="ro-RO"/>
        </w:rPr>
        <w:t xml:space="preserve"> cumulativ</w:t>
      </w:r>
      <w:r w:rsidRPr="00E60B14">
        <w:rPr>
          <w:rFonts w:eastAsia="Times New Roman" w:cs="Calibri"/>
          <w:lang w:val="ro-RO"/>
        </w:rPr>
        <w:t xml:space="preserve">, următoarele </w:t>
      </w:r>
      <w:r w:rsidRPr="00E60B14">
        <w:rPr>
          <w:rFonts w:eastAsia="Times New Roman" w:cs="Calibri"/>
          <w:b/>
          <w:bCs/>
          <w:lang w:val="ro-RO"/>
        </w:rPr>
        <w:t>măsuri minime</w:t>
      </w:r>
      <w:r w:rsidRPr="00E60B14" w:rsidDel="00AD0797">
        <w:rPr>
          <w:rFonts w:eastAsia="Times New Roman" w:cs="Calibri"/>
          <w:lang w:val="ro-RO"/>
        </w:rPr>
        <w:t xml:space="preserve"> </w:t>
      </w:r>
      <w:r w:rsidRPr="00E60B14">
        <w:rPr>
          <w:rFonts w:eastAsia="Times New Roman" w:cs="Calibri"/>
          <w:color w:val="000000"/>
          <w:lang w:val="ro-RO"/>
        </w:rPr>
        <w:t>de informare și comunicare:</w:t>
      </w:r>
    </w:p>
    <w:p w14:paraId="42B9E59A" w14:textId="77777777" w:rsidR="00D26566" w:rsidRPr="00E60B14" w:rsidRDefault="00D26566" w:rsidP="00544BCE">
      <w:pPr>
        <w:numPr>
          <w:ilvl w:val="0"/>
          <w:numId w:val="5"/>
        </w:numPr>
        <w:spacing w:after="120" w:line="240" w:lineRule="auto"/>
        <w:ind w:left="714" w:hanging="357"/>
        <w:jc w:val="both"/>
        <w:rPr>
          <w:rFonts w:eastAsia="Times New Roman" w:cs="Calibri"/>
          <w:color w:val="000000"/>
          <w:lang w:val="ro-RO"/>
        </w:rPr>
      </w:pPr>
      <w:r w:rsidRPr="00E60B14">
        <w:rPr>
          <w:rFonts w:eastAsia="Times New Roman" w:cs="Calibri"/>
          <w:b/>
          <w:bCs/>
          <w:color w:val="000000"/>
          <w:lang w:val="ro-RO"/>
        </w:rPr>
        <w:t>afișarea pe site-ul public al solicitantului,</w:t>
      </w:r>
      <w:r w:rsidRPr="00E60B14">
        <w:rPr>
          <w:rFonts w:eastAsia="Times New Roman" w:cs="Calibri"/>
          <w:color w:val="000000"/>
          <w:lang w:val="ro-RO"/>
        </w:rPr>
        <w:t xml:space="preserve"> </w:t>
      </w:r>
      <w:r w:rsidRPr="00E60B14">
        <w:rPr>
          <w:rFonts w:eastAsia="Times New Roman" w:cs="Calibri"/>
          <w:b/>
          <w:bCs/>
          <w:color w:val="000000"/>
          <w:lang w:val="ro-RO"/>
        </w:rPr>
        <w:t>a unei scurte descrieri a proiectului</w:t>
      </w:r>
      <w:r w:rsidRPr="00E60B14">
        <w:rPr>
          <w:rFonts w:eastAsia="Times New Roman" w:cs="Calibri"/>
          <w:color w:val="000000"/>
          <w:lang w:val="ro-RO"/>
        </w:rPr>
        <w:t xml:space="preserve">, care să cuprindă </w:t>
      </w:r>
      <w:r w:rsidRPr="00E60B14">
        <w:rPr>
          <w:rFonts w:eastAsia="Times New Roman" w:cs="Calibri"/>
          <w:b/>
          <w:bCs/>
          <w:color w:val="000000"/>
          <w:lang w:val="ro-RO"/>
        </w:rPr>
        <w:t>cel puțin următoarele informații</w:t>
      </w:r>
      <w:r w:rsidRPr="00E60B14">
        <w:rPr>
          <w:rFonts w:eastAsia="Times New Roman" w:cs="Calibri"/>
          <w:color w:val="000000"/>
          <w:lang w:val="ro-RO"/>
        </w:rPr>
        <w:t>: titlu, denumire beneficiar și parteneri (dacă există), scop, obiective specifice, rezultate, data de începere, perioada de implementare, valoarea totală (defalcată pe surse de finanțare)</w:t>
      </w:r>
      <w:r w:rsidR="00A76C71">
        <w:rPr>
          <w:rFonts w:eastAsia="Times New Roman" w:cs="Calibri"/>
          <w:color w:val="000000"/>
          <w:lang w:val="ro-RO"/>
        </w:rPr>
        <w:t xml:space="preserve">. </w:t>
      </w:r>
      <w:r w:rsidRPr="00E60B14">
        <w:rPr>
          <w:rFonts w:eastAsia="Times New Roman" w:cs="Calibri"/>
          <w:color w:val="000000"/>
          <w:lang w:val="ro-RO"/>
        </w:rPr>
        <w:t xml:space="preserve"> </w:t>
      </w:r>
    </w:p>
    <w:p w14:paraId="70AA2839" w14:textId="77777777" w:rsidR="00D26566" w:rsidRPr="00E60B14" w:rsidRDefault="00D26566" w:rsidP="00544BCE">
      <w:pPr>
        <w:numPr>
          <w:ilvl w:val="0"/>
          <w:numId w:val="5"/>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realizarea și expunerea </w:t>
      </w:r>
      <w:r w:rsidRPr="00E60B14">
        <w:rPr>
          <w:rFonts w:eastAsia="Times New Roman" w:cs="Calibri"/>
          <w:b/>
          <w:bCs/>
          <w:color w:val="000000"/>
          <w:lang w:val="ro-RO"/>
        </w:rPr>
        <w:t>unui</w:t>
      </w:r>
      <w:r w:rsidRPr="00E60B14">
        <w:rPr>
          <w:rFonts w:eastAsia="Times New Roman" w:cs="Calibri"/>
          <w:color w:val="000000"/>
          <w:lang w:val="ro-RO"/>
        </w:rPr>
        <w:t xml:space="preserve"> </w:t>
      </w:r>
      <w:r w:rsidRPr="00E60B14">
        <w:rPr>
          <w:rFonts w:eastAsia="Times New Roman" w:cs="Calibri"/>
          <w:b/>
          <w:bCs/>
          <w:color w:val="000000"/>
          <w:lang w:val="ro-RO"/>
        </w:rPr>
        <w:t xml:space="preserve">afiș </w:t>
      </w:r>
      <w:r w:rsidRPr="00E60B14">
        <w:rPr>
          <w:rFonts w:eastAsia="Times New Roman" w:cs="Calibri"/>
          <w:color w:val="000000"/>
          <w:lang w:val="ro-RO"/>
        </w:rPr>
        <w:t>cu informații despre proiect</w:t>
      </w:r>
      <w:r w:rsidR="00A76C71">
        <w:rPr>
          <w:rFonts w:eastAsia="Times New Roman" w:cs="Calibri"/>
          <w:color w:val="000000"/>
          <w:lang w:val="ro-RO"/>
        </w:rPr>
        <w:t>, cu</w:t>
      </w:r>
      <w:r w:rsidRPr="00E60B14">
        <w:rPr>
          <w:rFonts w:eastAsia="Times New Roman" w:cs="Calibri"/>
          <w:color w:val="000000"/>
          <w:lang w:val="ro-RO"/>
        </w:rPr>
        <w:t xml:space="preserve"> dimensiunea minimă A3</w:t>
      </w:r>
      <w:r w:rsidR="00A76C71">
        <w:rPr>
          <w:rFonts w:eastAsia="Times New Roman" w:cs="Calibri"/>
          <w:color w:val="000000"/>
          <w:lang w:val="ro-RO"/>
        </w:rPr>
        <w:t>,</w:t>
      </w:r>
      <w:r w:rsidRPr="00E60B14">
        <w:rPr>
          <w:rFonts w:eastAsia="Times New Roman" w:cs="Calibri"/>
          <w:color w:val="000000"/>
          <w:lang w:val="ro-RO"/>
        </w:rPr>
        <w:t xml:space="preserve"> într-un loc ușor vizibil publicului, cum ar fi zona de intrare a unei clădiri, care să cuprindă următoarele informații referitoare la acesta: titlu, denumire beneficiar și parteneri (dacă există), scop, data de începere, perioada de implementare, valoarea totală (defalcată pe surse de finanțare)</w:t>
      </w:r>
      <w:r w:rsidR="00A76C71">
        <w:rPr>
          <w:rFonts w:eastAsia="Times New Roman" w:cs="Calibri"/>
          <w:color w:val="000000"/>
          <w:lang w:val="ro-RO"/>
        </w:rPr>
        <w:t xml:space="preserve">. </w:t>
      </w:r>
    </w:p>
    <w:p w14:paraId="4AD60665" w14:textId="77777777" w:rsidR="00A76C71" w:rsidRDefault="00D26566" w:rsidP="00A76C71">
      <w:pPr>
        <w:numPr>
          <w:ilvl w:val="0"/>
          <w:numId w:val="5"/>
        </w:numPr>
        <w:spacing w:after="120" w:line="240" w:lineRule="auto"/>
        <w:ind w:left="714" w:hanging="357"/>
        <w:jc w:val="both"/>
        <w:rPr>
          <w:rFonts w:eastAsia="Times New Roman" w:cs="Calibri"/>
          <w:color w:val="000000"/>
          <w:lang w:val="ro-RO"/>
        </w:rPr>
      </w:pPr>
      <w:r w:rsidRPr="00A76C71">
        <w:rPr>
          <w:rFonts w:eastAsia="Times New Roman" w:cs="Calibri"/>
          <w:color w:val="000000"/>
          <w:lang w:val="ro-RO"/>
        </w:rPr>
        <w:t xml:space="preserve">un </w:t>
      </w:r>
      <w:r w:rsidRPr="00A76C71">
        <w:rPr>
          <w:rFonts w:eastAsia="Times New Roman" w:cs="Calibri"/>
          <w:b/>
          <w:bCs/>
          <w:color w:val="000000"/>
          <w:lang w:val="ro-RO"/>
        </w:rPr>
        <w:t>eveniment de diseminare a rezultatelor obținute</w:t>
      </w:r>
      <w:r w:rsidR="00A76C71">
        <w:rPr>
          <w:rFonts w:eastAsia="Times New Roman" w:cs="Calibri"/>
          <w:b/>
          <w:bCs/>
          <w:color w:val="000000"/>
          <w:lang w:val="ro-RO"/>
        </w:rPr>
        <w:t xml:space="preserve">, </w:t>
      </w:r>
      <w:r w:rsidR="00A76C71" w:rsidRPr="00A76C71">
        <w:rPr>
          <w:rFonts w:eastAsia="Times New Roman" w:cs="Calibri"/>
          <w:bCs/>
          <w:color w:val="000000"/>
          <w:lang w:val="ro-RO"/>
        </w:rPr>
        <w:t>care poate fi</w:t>
      </w:r>
      <w:r w:rsidR="00A76C71">
        <w:rPr>
          <w:rFonts w:eastAsia="Times New Roman" w:cs="Calibri"/>
          <w:b/>
          <w:bCs/>
          <w:color w:val="000000"/>
          <w:lang w:val="ro-RO"/>
        </w:rPr>
        <w:t xml:space="preserve"> </w:t>
      </w:r>
      <w:r w:rsidR="00765226" w:rsidRPr="00A76C71">
        <w:rPr>
          <w:rFonts w:eastAsia="Times New Roman" w:cs="Calibri"/>
          <w:color w:val="000000"/>
          <w:lang w:val="ro-RO"/>
        </w:rPr>
        <w:t>desfășurat și în mediul on line</w:t>
      </w:r>
      <w:r w:rsidR="00A76C71">
        <w:rPr>
          <w:rFonts w:eastAsia="Times New Roman" w:cs="Calibri"/>
          <w:color w:val="000000"/>
          <w:lang w:val="ro-RO"/>
        </w:rPr>
        <w:t>.</w:t>
      </w:r>
    </w:p>
    <w:p w14:paraId="0FC03BEB" w14:textId="77777777" w:rsidR="005D1D94" w:rsidRDefault="005D1D94" w:rsidP="002A6179">
      <w:pPr>
        <w:spacing w:after="0" w:line="240" w:lineRule="auto"/>
        <w:jc w:val="both"/>
        <w:rPr>
          <w:rFonts w:eastAsia="Times New Roman" w:cs="Calibri"/>
          <w:color w:val="000000"/>
          <w:lang w:val="ro-RO"/>
        </w:rPr>
      </w:pPr>
    </w:p>
    <w:p w14:paraId="5CC75713" w14:textId="77777777" w:rsidR="001F62D0" w:rsidRPr="00E60B14" w:rsidRDefault="001F62D0" w:rsidP="00824CD8">
      <w:pPr>
        <w:pStyle w:val="Heading2"/>
        <w:spacing w:before="0" w:after="120" w:line="240" w:lineRule="auto"/>
        <w:jc w:val="both"/>
        <w:rPr>
          <w:rFonts w:ascii="Calibri" w:hAnsi="Calibri" w:cs="Calibri"/>
          <w:color w:val="auto"/>
          <w:sz w:val="22"/>
          <w:szCs w:val="22"/>
          <w:lang w:val="ro-RO"/>
        </w:rPr>
      </w:pPr>
      <w:bookmarkStart w:id="95" w:name="_Toc144304013"/>
      <w:r w:rsidRPr="00E60B14">
        <w:rPr>
          <w:rFonts w:ascii="Calibri" w:hAnsi="Calibri" w:cs="Calibri"/>
          <w:color w:val="auto"/>
          <w:sz w:val="22"/>
          <w:szCs w:val="22"/>
          <w:lang w:val="ro-RO"/>
        </w:rPr>
        <w:t>Subsecțiunea 3.3: Eligibilitatea solicitan</w:t>
      </w:r>
      <w:r w:rsidR="00DC544D">
        <w:rPr>
          <w:rFonts w:ascii="Calibri" w:hAnsi="Calibri" w:cs="Calibri"/>
          <w:color w:val="auto"/>
          <w:sz w:val="22"/>
          <w:szCs w:val="22"/>
          <w:lang w:val="ro-RO"/>
        </w:rPr>
        <w:t>tului</w:t>
      </w:r>
      <w:bookmarkEnd w:id="94"/>
      <w:bookmarkEnd w:id="95"/>
    </w:p>
    <w:p w14:paraId="66645049" w14:textId="77777777" w:rsidR="005D1D94" w:rsidRDefault="005D1D94" w:rsidP="005D1D94">
      <w:pPr>
        <w:spacing w:after="0" w:line="240" w:lineRule="auto"/>
        <w:jc w:val="both"/>
        <w:rPr>
          <w:rFonts w:cs="Calibri"/>
          <w:bCs/>
          <w:lang w:val="ro-RO"/>
        </w:rPr>
      </w:pPr>
      <w:bookmarkStart w:id="96" w:name="_Hlk77673298"/>
      <w:bookmarkStart w:id="97" w:name="_Hlk67649514"/>
      <w:bookmarkStart w:id="98" w:name="_Hlk9918823"/>
      <w:bookmarkStart w:id="99" w:name="_Hlk135035931"/>
      <w:r w:rsidRPr="00774608">
        <w:rPr>
          <w:rFonts w:cs="Calibri"/>
          <w:bCs/>
          <w:lang w:val="ro-RO"/>
        </w:rPr>
        <w:t>Po</w:t>
      </w:r>
      <w:r w:rsidR="00370581">
        <w:rPr>
          <w:rFonts w:cs="Calibri"/>
          <w:bCs/>
          <w:lang w:val="ro-RO"/>
        </w:rPr>
        <w:t>ate</w:t>
      </w:r>
      <w:r w:rsidRPr="00774608">
        <w:rPr>
          <w:rFonts w:cs="Calibri"/>
          <w:bCs/>
          <w:lang w:val="ro-RO"/>
        </w:rPr>
        <w:t xml:space="preserve"> solicita finanțare</w:t>
      </w:r>
      <w:r w:rsidR="00370581">
        <w:rPr>
          <w:rFonts w:cs="Calibri"/>
          <w:bCs/>
          <w:lang w:val="ro-RO"/>
        </w:rPr>
        <w:t xml:space="preserve"> Ministerul Investițiilor și Proiectelor Europene – prin direcția de specialitate</w:t>
      </w:r>
      <w:r w:rsidR="00A76C71">
        <w:rPr>
          <w:rFonts w:cs="Calibri"/>
          <w:bCs/>
          <w:lang w:val="ro-RO"/>
        </w:rPr>
        <w:t xml:space="preserve">. </w:t>
      </w:r>
    </w:p>
    <w:p w14:paraId="3168FF4D" w14:textId="77777777" w:rsidR="00DC544D" w:rsidRDefault="00DC544D" w:rsidP="005D1D94">
      <w:pPr>
        <w:spacing w:after="0" w:line="240" w:lineRule="auto"/>
        <w:jc w:val="both"/>
        <w:rPr>
          <w:rFonts w:cs="Calibri"/>
          <w:bCs/>
          <w:lang w:val="ro-RO"/>
        </w:rPr>
      </w:pPr>
    </w:p>
    <w:p w14:paraId="2416ED57" w14:textId="77777777" w:rsidR="00666AA8" w:rsidRPr="00E60B14" w:rsidRDefault="00764134" w:rsidP="00DC544D">
      <w:pPr>
        <w:pStyle w:val="Heading2"/>
        <w:keepNext w:val="0"/>
        <w:keepLines w:val="0"/>
        <w:widowControl w:val="0"/>
        <w:spacing w:before="0" w:after="120" w:line="240" w:lineRule="auto"/>
        <w:jc w:val="both"/>
        <w:rPr>
          <w:rFonts w:ascii="Calibri" w:hAnsi="Calibri" w:cs="Calibri"/>
          <w:color w:val="000000"/>
          <w:sz w:val="22"/>
          <w:szCs w:val="22"/>
          <w:lang w:val="ro-RO"/>
        </w:rPr>
      </w:pPr>
      <w:bookmarkStart w:id="100" w:name="_Toc489006357"/>
      <w:bookmarkStart w:id="101" w:name="_Toc144304014"/>
      <w:bookmarkEnd w:id="96"/>
      <w:bookmarkEnd w:id="97"/>
      <w:bookmarkEnd w:id="98"/>
      <w:bookmarkEnd w:id="99"/>
      <w:r w:rsidRPr="00E60B14">
        <w:rPr>
          <w:rFonts w:ascii="Calibri" w:hAnsi="Calibri" w:cs="Calibri"/>
          <w:color w:val="auto"/>
          <w:sz w:val="22"/>
          <w:szCs w:val="22"/>
          <w:lang w:val="ro-RO"/>
        </w:rPr>
        <w:t>Subsecțiunea 3.4</w:t>
      </w:r>
      <w:r w:rsidR="00466B70" w:rsidRPr="00E60B14">
        <w:rPr>
          <w:rFonts w:ascii="Calibri" w:hAnsi="Calibri" w:cs="Calibri"/>
          <w:color w:val="auto"/>
          <w:sz w:val="22"/>
          <w:szCs w:val="22"/>
          <w:lang w:val="ro-RO"/>
        </w:rPr>
        <w:t>: Eligibilitatea grupului țintă</w:t>
      </w:r>
      <w:bookmarkEnd w:id="100"/>
      <w:bookmarkEnd w:id="101"/>
    </w:p>
    <w:p w14:paraId="1E9BD735" w14:textId="7768BEB6" w:rsidR="00A14C3E" w:rsidRPr="00A14C3E" w:rsidRDefault="00A14C3E" w:rsidP="00A14C3E">
      <w:pPr>
        <w:spacing w:after="120" w:line="240" w:lineRule="auto"/>
        <w:jc w:val="both"/>
        <w:rPr>
          <w:rFonts w:eastAsia="Times New Roman" w:cs="Calibri"/>
          <w:lang w:val="ro-RO"/>
        </w:rPr>
      </w:pPr>
      <w:r w:rsidRPr="00A14C3E">
        <w:rPr>
          <w:rFonts w:eastAsia="Times New Roman" w:cs="Calibri"/>
          <w:lang w:val="ro-RO"/>
        </w:rPr>
        <w:lastRenderedPageBreak/>
        <w:t>Grupul țintă eligibil este alcătuit din gospodării vulnerabile în care locuiesc categoriile de persoane și familii prevăzute în OUG 166/2022 cu modificările și completările ulterioare, respectiv pentru următoarele categorii:</w:t>
      </w:r>
    </w:p>
    <w:p w14:paraId="5B9BD35C" w14:textId="77777777" w:rsidR="00A14C3E" w:rsidRPr="00A14C3E" w:rsidRDefault="00A14C3E" w:rsidP="00A14C3E">
      <w:pPr>
        <w:pStyle w:val="ListParagraph"/>
        <w:numPr>
          <w:ilvl w:val="0"/>
          <w:numId w:val="7"/>
        </w:numPr>
        <w:spacing w:after="120" w:line="240" w:lineRule="auto"/>
        <w:jc w:val="both"/>
        <w:rPr>
          <w:rFonts w:eastAsia="Times New Roman" w:cs="Calibri"/>
          <w:sz w:val="22"/>
          <w:szCs w:val="22"/>
          <w:lang w:val="ro-RO"/>
        </w:rPr>
      </w:pPr>
      <w:r w:rsidRPr="00A14C3E">
        <w:rPr>
          <w:rFonts w:eastAsia="Times New Roman" w:cs="Calibri"/>
          <w:sz w:val="22"/>
          <w:szCs w:val="22"/>
          <w:lang w:val="ro-RO"/>
        </w:rPr>
        <w:t xml:space="preserve">pensionarii sistemului public de pensii, pensionarii aflați în evidența caselor de pensii sectoriale și beneficiarii de drepturi acordate în baza legilor cu caracter special, plătite de casele teritoriale de pensii/casele de pensii sectoriale, cu vârsta egală sau mai mare de 60 de ani și </w:t>
      </w:r>
      <w:r w:rsidRPr="0002419E">
        <w:rPr>
          <w:rFonts w:eastAsia="Times New Roman" w:cs="Calibri"/>
          <w:sz w:val="22"/>
          <w:szCs w:val="22"/>
          <w:lang w:val="ro-RO"/>
        </w:rPr>
        <w:t>ale căror venituri lunare realizate sunt mai mici sau egale cu 2.000 lei</w:t>
      </w:r>
      <w:r w:rsidRPr="00A14C3E">
        <w:rPr>
          <w:rFonts w:eastAsia="Times New Roman" w:cs="Calibri"/>
          <w:sz w:val="22"/>
          <w:szCs w:val="22"/>
          <w:lang w:val="ro-RO"/>
        </w:rPr>
        <w:t>, precum si pensionarii cu pensie de invaliditate, indiferent de vârstă și ale căror venituri lunare realizate sunt mai mici sau egale cu 2.000 lei;</w:t>
      </w:r>
    </w:p>
    <w:p w14:paraId="040858BA" w14:textId="77777777" w:rsidR="00A14C3E" w:rsidRPr="00A14C3E" w:rsidRDefault="00A14C3E" w:rsidP="00A14C3E">
      <w:pPr>
        <w:pStyle w:val="ListParagraph"/>
        <w:numPr>
          <w:ilvl w:val="0"/>
          <w:numId w:val="7"/>
        </w:numPr>
        <w:spacing w:after="120" w:line="240" w:lineRule="auto"/>
        <w:jc w:val="both"/>
        <w:rPr>
          <w:rFonts w:eastAsia="Times New Roman" w:cs="Calibri"/>
          <w:sz w:val="22"/>
          <w:szCs w:val="22"/>
          <w:lang w:val="ro-RO"/>
        </w:rPr>
      </w:pPr>
      <w:r w:rsidRPr="00A14C3E">
        <w:rPr>
          <w:rFonts w:eastAsia="Times New Roman" w:cs="Calibri"/>
          <w:sz w:val="22"/>
          <w:szCs w:val="22"/>
          <w:lang w:val="ro-RO"/>
        </w:rPr>
        <w:t>persoanele – copii și adulți – încadrate în grad de handicap grav, accentuat sau mediu, ale căror venituri proprii lunare realizate sunt mai mici sau egale cu 2.000 lei;</w:t>
      </w:r>
    </w:p>
    <w:p w14:paraId="4F40850D" w14:textId="77777777" w:rsidR="00A14C3E" w:rsidRPr="00A14C3E" w:rsidRDefault="00A14C3E" w:rsidP="00A14C3E">
      <w:pPr>
        <w:pStyle w:val="ListParagraph"/>
        <w:numPr>
          <w:ilvl w:val="0"/>
          <w:numId w:val="7"/>
        </w:numPr>
        <w:spacing w:after="120" w:line="240" w:lineRule="auto"/>
        <w:jc w:val="both"/>
        <w:rPr>
          <w:rFonts w:eastAsia="Times New Roman" w:cs="Calibri"/>
          <w:sz w:val="22"/>
          <w:szCs w:val="22"/>
          <w:lang w:val="ro-RO"/>
        </w:rPr>
      </w:pPr>
      <w:r w:rsidRPr="00A14C3E">
        <w:rPr>
          <w:rFonts w:eastAsia="Times New Roman" w:cs="Calibri"/>
          <w:sz w:val="22"/>
          <w:szCs w:val="22"/>
          <w:lang w:val="ro-RO"/>
        </w:rPr>
        <w:t>familiile beneficiare de alocație de susținere a familiei, în conformitate cu Legea nr. 277/2010, cu modificările și completările ulterioare;</w:t>
      </w:r>
    </w:p>
    <w:p w14:paraId="793D2760" w14:textId="77777777" w:rsidR="00A14C3E" w:rsidRPr="00A14C3E" w:rsidRDefault="00A14C3E" w:rsidP="00A14C3E">
      <w:pPr>
        <w:pStyle w:val="ListParagraph"/>
        <w:numPr>
          <w:ilvl w:val="0"/>
          <w:numId w:val="7"/>
        </w:numPr>
        <w:spacing w:after="120" w:line="240" w:lineRule="auto"/>
        <w:jc w:val="both"/>
        <w:rPr>
          <w:rFonts w:eastAsia="Times New Roman" w:cs="Calibri"/>
          <w:sz w:val="22"/>
          <w:szCs w:val="22"/>
          <w:lang w:val="ro-RO"/>
        </w:rPr>
      </w:pPr>
      <w:r w:rsidRPr="00A14C3E">
        <w:rPr>
          <w:rFonts w:eastAsia="Times New Roman" w:cs="Calibri"/>
          <w:sz w:val="22"/>
          <w:szCs w:val="22"/>
          <w:lang w:val="ro-RO"/>
        </w:rPr>
        <w:t>familiile și persoanele singure care au stabilit dreptul la ajutorul social, în condițiile Legii nr. 416/2001 privind venitul minim garantat, cu modificările și completările ulterioare.</w:t>
      </w:r>
    </w:p>
    <w:p w14:paraId="3A1C7E0B" w14:textId="77777777" w:rsidR="00697C17" w:rsidRPr="00E60B14" w:rsidRDefault="00CE3266" w:rsidP="00A17F94">
      <w:pPr>
        <w:spacing w:after="120" w:line="240" w:lineRule="auto"/>
        <w:jc w:val="both"/>
        <w:rPr>
          <w:rFonts w:cs="Calibri"/>
          <w:lang w:val="ro-RO"/>
        </w:rPr>
      </w:pPr>
      <w:r w:rsidRPr="00E60B14">
        <w:rPr>
          <w:rFonts w:cs="Calibri"/>
          <w:b/>
          <w:u w:val="single"/>
          <w:lang w:val="ro-RO"/>
        </w:rPr>
        <w:t>Grupul țintă inclus în proiect trebuie să fie relevant din perspectiva obiectivelor proiectului propus</w:t>
      </w:r>
      <w:r w:rsidRPr="00E60B14">
        <w:rPr>
          <w:rFonts w:cs="Calibri"/>
          <w:lang w:val="ro-RO"/>
        </w:rPr>
        <w:t xml:space="preserve">. </w:t>
      </w:r>
    </w:p>
    <w:p w14:paraId="721C42AF" w14:textId="77777777" w:rsidR="006E6C3B" w:rsidRPr="00E60B14" w:rsidRDefault="006E6C3B" w:rsidP="006E6C3B">
      <w:pPr>
        <w:spacing w:after="120" w:line="240" w:lineRule="auto"/>
        <w:jc w:val="both"/>
        <w:rPr>
          <w:rFonts w:asciiTheme="minorHAnsi" w:hAnsiTheme="minorHAnsi" w:cs="Calibri"/>
          <w:lang w:val="ro-RO"/>
        </w:rPr>
      </w:pPr>
      <w:r w:rsidRPr="00E60B14">
        <w:rPr>
          <w:rFonts w:asciiTheme="minorHAnsi" w:hAnsiTheme="minorHAnsi"/>
          <w:lang w:val="ro-RO"/>
        </w:rPr>
        <w:t xml:space="preserve">Problemele identificate la nivelul grupului țintă și care sunt adresate prin proiect vor fi descrise în secțiunea </w:t>
      </w:r>
      <w:r w:rsidRPr="00E60B14">
        <w:rPr>
          <w:rFonts w:asciiTheme="minorHAnsi" w:hAnsiTheme="minorHAnsi"/>
          <w:i/>
          <w:lang w:val="ro-RO"/>
        </w:rPr>
        <w:t>Justificare</w:t>
      </w:r>
      <w:r w:rsidRPr="00E60B14">
        <w:rPr>
          <w:rFonts w:asciiTheme="minorHAnsi" w:hAnsiTheme="minorHAnsi"/>
          <w:lang w:val="ro-RO"/>
        </w:rPr>
        <w:t xml:space="preserve"> a cererii de finanțare. </w:t>
      </w:r>
    </w:p>
    <w:p w14:paraId="413739D9" w14:textId="0869485A" w:rsidR="00041798" w:rsidRPr="00041798" w:rsidRDefault="00041798" w:rsidP="00041798">
      <w:pPr>
        <w:spacing w:after="120" w:line="240" w:lineRule="auto"/>
        <w:jc w:val="both"/>
        <w:rPr>
          <w:rFonts w:eastAsia="Times New Roman" w:cs="Calibri"/>
          <w:lang w:val="ro-RO"/>
        </w:rPr>
      </w:pPr>
      <w:r w:rsidRPr="00041798">
        <w:rPr>
          <w:rFonts w:eastAsia="Times New Roman" w:cs="Calibri"/>
          <w:lang w:val="ro-RO"/>
        </w:rPr>
        <w:t xml:space="preserve">N.B. </w:t>
      </w:r>
      <w:r w:rsidR="005815EF">
        <w:rPr>
          <w:rFonts w:eastAsia="Times New Roman" w:cs="Calibri"/>
          <w:lang w:val="ro-RO"/>
        </w:rPr>
        <w:t>Solicitan</w:t>
      </w:r>
      <w:r w:rsidR="00C1283F">
        <w:rPr>
          <w:rFonts w:eastAsia="Times New Roman" w:cs="Calibri"/>
          <w:lang w:val="ro-RO"/>
        </w:rPr>
        <w:t>tul</w:t>
      </w:r>
      <w:r w:rsidR="005815EF" w:rsidRPr="00041798">
        <w:rPr>
          <w:rFonts w:eastAsia="Times New Roman" w:cs="Calibri"/>
          <w:lang w:val="ro-RO"/>
        </w:rPr>
        <w:t xml:space="preserve"> </w:t>
      </w:r>
      <w:r w:rsidRPr="00041798">
        <w:rPr>
          <w:rFonts w:eastAsia="Times New Roman" w:cs="Calibri"/>
          <w:lang w:val="ro-RO"/>
        </w:rPr>
        <w:t>de finanțare nerambursabilă au obligația de a respecta prevederile Regulamentului (UE) nr. 679 din 27 aprilie 2016 privind protecția persoanelor fizice în ceea ce privește prelucrarea datelor cu caracter personal și privind libera circulație a acestor date (Regulamentul general privind protecția datelor),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7EB3007C" w14:textId="77777777" w:rsidR="00B80E01" w:rsidRDefault="00041798" w:rsidP="00041798">
      <w:pPr>
        <w:spacing w:after="120" w:line="240" w:lineRule="auto"/>
        <w:jc w:val="both"/>
        <w:rPr>
          <w:rFonts w:eastAsia="Times New Roman" w:cs="Calibri"/>
          <w:lang w:val="ro-RO"/>
        </w:rPr>
      </w:pPr>
      <w:r w:rsidRPr="00041798">
        <w:rPr>
          <w:rFonts w:eastAsia="Times New Roman" w:cs="Calibri"/>
          <w:lang w:val="ro-RO"/>
        </w:rPr>
        <w:t xml:space="preserve">Depunerea </w:t>
      </w:r>
      <w:r w:rsidR="005815EF">
        <w:rPr>
          <w:rFonts w:eastAsia="Times New Roman" w:cs="Calibri"/>
          <w:lang w:val="ro-RO"/>
        </w:rPr>
        <w:t xml:space="preserve">fișei de proiect și a </w:t>
      </w:r>
      <w:r w:rsidRPr="00041798">
        <w:rPr>
          <w:rFonts w:eastAsia="Times New Roman" w:cs="Calibri"/>
          <w:lang w:val="ro-RO"/>
        </w:rPr>
        <w:t>cererii de finanțare reprezintă un angajament ferm privind acordul solicitantului în nume propriu și/sau pentru interpuși, cu privire la prelucrarea datelor cu caracter personal procesate în evaluarea proiectului.</w:t>
      </w:r>
    </w:p>
    <w:p w14:paraId="3426A044" w14:textId="77777777" w:rsidR="006023EB" w:rsidRPr="00E60B14" w:rsidRDefault="008C4116" w:rsidP="008007CA">
      <w:pPr>
        <w:pStyle w:val="Heading2"/>
        <w:spacing w:before="0" w:after="120" w:line="240" w:lineRule="auto"/>
        <w:jc w:val="both"/>
        <w:rPr>
          <w:rFonts w:ascii="Calibri" w:hAnsi="Calibri" w:cs="Calibri"/>
          <w:color w:val="000000"/>
          <w:sz w:val="22"/>
          <w:szCs w:val="22"/>
          <w:lang w:val="ro-RO"/>
        </w:rPr>
      </w:pPr>
      <w:bookmarkStart w:id="102" w:name="_Toc144304015"/>
      <w:r w:rsidRPr="00E60B14">
        <w:rPr>
          <w:rFonts w:ascii="Calibri" w:hAnsi="Calibri" w:cs="Calibri"/>
          <w:color w:val="000000"/>
          <w:sz w:val="22"/>
          <w:szCs w:val="22"/>
          <w:lang w:val="ro-RO"/>
        </w:rPr>
        <w:t>Subsecțiunea 3.</w:t>
      </w:r>
      <w:r w:rsidR="00764134" w:rsidRPr="00E60B14">
        <w:rPr>
          <w:rFonts w:ascii="Calibri" w:hAnsi="Calibri" w:cs="Calibri"/>
          <w:color w:val="000000"/>
          <w:sz w:val="22"/>
          <w:szCs w:val="22"/>
          <w:lang w:val="ro-RO"/>
        </w:rPr>
        <w:t>5</w:t>
      </w:r>
      <w:r w:rsidRPr="00E60B14">
        <w:rPr>
          <w:rFonts w:ascii="Calibri" w:hAnsi="Calibri" w:cs="Calibri"/>
          <w:color w:val="000000"/>
          <w:sz w:val="22"/>
          <w:szCs w:val="22"/>
          <w:lang w:val="ro-RO"/>
        </w:rPr>
        <w:t>: Principii orizontale</w:t>
      </w:r>
      <w:bookmarkEnd w:id="102"/>
    </w:p>
    <w:p w14:paraId="48DF1710" w14:textId="77777777" w:rsidR="00666AA8" w:rsidRPr="00E60B14" w:rsidRDefault="00AC56A8" w:rsidP="00A17F94">
      <w:pPr>
        <w:spacing w:after="120" w:line="240" w:lineRule="auto"/>
        <w:jc w:val="both"/>
        <w:rPr>
          <w:rFonts w:eastAsia="Times New Roman" w:cs="Calibri"/>
          <w:color w:val="000000"/>
          <w:lang w:val="ro-RO"/>
        </w:rPr>
      </w:pPr>
      <w:r w:rsidRPr="00E60B14">
        <w:rPr>
          <w:rFonts w:eastAsia="Times New Roman" w:cs="Calibri"/>
          <w:color w:val="000000"/>
          <w:lang w:val="ro-RO"/>
        </w:rPr>
        <w:t>În cererea de finanțare,</w:t>
      </w:r>
      <w:r w:rsidRPr="000A3B43">
        <w:rPr>
          <w:rFonts w:eastAsia="Times New Roman" w:cs="Calibri"/>
          <w:b/>
          <w:bCs/>
          <w:color w:val="000000"/>
          <w:lang w:val="ro-RO"/>
        </w:rPr>
        <w:t xml:space="preserve"> eveniment</w:t>
      </w:r>
      <w:r w:rsidR="00E11C9B">
        <w:rPr>
          <w:rFonts w:eastAsia="Times New Roman" w:cs="Calibri"/>
          <w:b/>
          <w:bCs/>
          <w:color w:val="000000"/>
          <w:lang w:val="ro-RO"/>
        </w:rPr>
        <w:t>ul</w:t>
      </w:r>
      <w:r w:rsidRPr="000A3B43">
        <w:rPr>
          <w:rFonts w:eastAsia="Times New Roman" w:cs="Calibri"/>
          <w:b/>
          <w:bCs/>
          <w:color w:val="000000"/>
          <w:lang w:val="ro-RO"/>
        </w:rPr>
        <w:t xml:space="preserve"> de </w:t>
      </w:r>
      <w:r w:rsidR="00E11C9B" w:rsidRPr="00E11C9B">
        <w:rPr>
          <w:rFonts w:eastAsia="Times New Roman" w:cs="Calibri"/>
          <w:b/>
          <w:bCs/>
          <w:color w:val="000000"/>
          <w:lang w:val="ro-RO"/>
        </w:rPr>
        <w:t>diseminare a rezultatelor obținute</w:t>
      </w:r>
      <w:r w:rsidR="00E11C9B" w:rsidRPr="00E11C9B" w:rsidDel="00E11C9B">
        <w:rPr>
          <w:rFonts w:eastAsia="Times New Roman" w:cs="Calibri"/>
          <w:b/>
          <w:bCs/>
          <w:color w:val="000000"/>
          <w:lang w:val="ro-RO"/>
        </w:rPr>
        <w:t xml:space="preserve"> </w:t>
      </w:r>
      <w:r w:rsidRPr="000A3B43">
        <w:rPr>
          <w:rFonts w:eastAsia="Times New Roman" w:cs="Calibri"/>
          <w:color w:val="000000"/>
          <w:lang w:val="ro-RO"/>
        </w:rPr>
        <w:t xml:space="preserve"> </w:t>
      </w:r>
      <w:r w:rsidRPr="00E60B14">
        <w:rPr>
          <w:rFonts w:eastAsia="Times New Roman" w:cs="Calibri"/>
          <w:color w:val="000000"/>
          <w:lang w:val="ro-RO"/>
        </w:rPr>
        <w:t xml:space="preserve">va include, </w:t>
      </w:r>
      <w:r w:rsidRPr="00E60B14">
        <w:rPr>
          <w:rFonts w:eastAsia="Times New Roman" w:cs="Calibri"/>
          <w:b/>
          <w:bCs/>
          <w:color w:val="000000"/>
          <w:lang w:val="ro-RO"/>
        </w:rPr>
        <w:t>în mod obligatoriu</w:t>
      </w:r>
      <w:r w:rsidRPr="00E60B14">
        <w:rPr>
          <w:rFonts w:eastAsia="Times New Roman" w:cs="Calibri"/>
          <w:color w:val="000000"/>
          <w:lang w:val="ro-RO"/>
        </w:rPr>
        <w:t xml:space="preserve">, cumulativ, următoarele </w:t>
      </w:r>
      <w:r w:rsidRPr="00E60B14">
        <w:rPr>
          <w:rFonts w:eastAsia="Times New Roman" w:cs="Calibri"/>
          <w:b/>
          <w:bCs/>
          <w:color w:val="000000"/>
          <w:lang w:val="ro-RO"/>
        </w:rPr>
        <w:t>măsuri minime</w:t>
      </w:r>
      <w:r w:rsidR="00666AA8" w:rsidRPr="00E60B14">
        <w:rPr>
          <w:rFonts w:eastAsia="Times New Roman" w:cs="Calibri"/>
          <w:color w:val="000000"/>
          <w:lang w:val="ro-RO"/>
        </w:rPr>
        <w:t>:</w:t>
      </w:r>
    </w:p>
    <w:p w14:paraId="318489CB" w14:textId="77777777" w:rsidR="00666AA8" w:rsidRPr="00E60B14" w:rsidRDefault="00666AA8" w:rsidP="00544BCE">
      <w:pPr>
        <w:numPr>
          <w:ilvl w:val="0"/>
          <w:numId w:val="6"/>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Dezvoltare durabilă - o secțiune </w:t>
      </w:r>
      <w:r w:rsidR="00F3347A" w:rsidRPr="00E60B14">
        <w:rPr>
          <w:rFonts w:eastAsia="Times New Roman" w:cs="Calibri"/>
          <w:color w:val="000000"/>
          <w:lang w:val="ro-RO"/>
        </w:rPr>
        <w:t xml:space="preserve"> </w:t>
      </w:r>
      <w:r w:rsidRPr="00E60B14">
        <w:rPr>
          <w:rFonts w:eastAsia="Times New Roman" w:cs="Calibri"/>
          <w:color w:val="000000"/>
          <w:lang w:val="ro-RO"/>
        </w:rPr>
        <w:t>cu privire la importanța protecției me</w:t>
      </w:r>
      <w:r w:rsidR="00D435F1" w:rsidRPr="00E60B14">
        <w:rPr>
          <w:rFonts w:eastAsia="Times New Roman" w:cs="Calibri"/>
          <w:color w:val="000000"/>
          <w:lang w:val="ro-RO"/>
        </w:rPr>
        <w:t>diului și dezvoltării durabile,</w:t>
      </w:r>
      <w:r w:rsidRPr="00E60B14">
        <w:rPr>
          <w:rFonts w:eastAsia="Times New Roman" w:cs="Calibri"/>
          <w:color w:val="000000"/>
          <w:lang w:val="ro-RO"/>
        </w:rPr>
        <w:t xml:space="preserve"> problemele de mediu </w:t>
      </w:r>
      <w:r w:rsidR="00233B05" w:rsidRPr="00E60B14">
        <w:rPr>
          <w:rFonts w:eastAsia="Times New Roman" w:cs="Calibri"/>
          <w:color w:val="000000"/>
          <w:lang w:val="ro-RO"/>
        </w:rPr>
        <w:t>și tema schimbărilor climatice;</w:t>
      </w:r>
    </w:p>
    <w:p w14:paraId="44A70770" w14:textId="77777777" w:rsidR="00666AA8" w:rsidRPr="00E60B14" w:rsidRDefault="00666AA8" w:rsidP="00544BCE">
      <w:pPr>
        <w:numPr>
          <w:ilvl w:val="0"/>
          <w:numId w:val="6"/>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Egalitatea de șanse și nediscriminarea și egalitatea de gen - o secțiune de promovare a egalității de șanse între femei și bărbați, a egalității de șanse pentru toți, fără discriminare în funcție de gen, rasă, origine etnică, religie, handicap, vârstă, orientare sexuală.</w:t>
      </w:r>
    </w:p>
    <w:p w14:paraId="56D53398" w14:textId="77777777" w:rsidR="00F91D5C" w:rsidRPr="00E60B14" w:rsidRDefault="00F91D5C" w:rsidP="00F91D5C">
      <w:pPr>
        <w:spacing w:after="120" w:line="240" w:lineRule="auto"/>
        <w:jc w:val="both"/>
        <w:rPr>
          <w:rFonts w:eastAsia="Times New Roman" w:cs="Calibri"/>
          <w:lang w:val="ro-RO"/>
        </w:rPr>
      </w:pPr>
      <w:r w:rsidRPr="00E60B14">
        <w:rPr>
          <w:rFonts w:eastAsia="Times New Roman" w:cs="Calibri"/>
          <w:lang w:val="ro-RO"/>
        </w:rPr>
        <w:t>Solicitantul poate adăuga măsuri suplimentare</w:t>
      </w:r>
      <w:r w:rsidRPr="00E60B14">
        <w:rPr>
          <w:rStyle w:val="FootnoteReference"/>
          <w:rFonts w:eastAsia="Times New Roman" w:cs="Calibri"/>
          <w:lang w:val="ro-RO"/>
        </w:rPr>
        <w:footnoteReference w:id="1"/>
      </w:r>
      <w:r w:rsidRPr="00E60B14">
        <w:rPr>
          <w:rFonts w:eastAsia="Times New Roman" w:cs="Calibri"/>
          <w:lang w:val="ro-RO"/>
        </w:rPr>
        <w:t xml:space="preserve"> privitoare la principiile orizontale, </w:t>
      </w:r>
      <w:r w:rsidR="00AF4BE7" w:rsidRPr="00E60B14">
        <w:rPr>
          <w:rFonts w:eastAsia="Times New Roman" w:cs="Calibri"/>
          <w:lang w:val="ro-RO"/>
        </w:rPr>
        <w:t xml:space="preserve">în situația în care se dovedesc a fi </w:t>
      </w:r>
      <w:r w:rsidRPr="00E60B14">
        <w:rPr>
          <w:rFonts w:eastAsia="Times New Roman" w:cs="Calibri"/>
          <w:lang w:val="ro-RO"/>
        </w:rPr>
        <w:t xml:space="preserve">necesare și oportune pentru proiect, care însă nu pot înlocui măsurile minime </w:t>
      </w:r>
      <w:r w:rsidR="00E35C49" w:rsidRPr="00E60B14">
        <w:rPr>
          <w:rFonts w:eastAsia="Times New Roman" w:cs="Calibri"/>
          <w:lang w:val="ro-RO"/>
        </w:rPr>
        <w:t>menționate</w:t>
      </w:r>
      <w:r w:rsidRPr="00E60B14">
        <w:rPr>
          <w:rFonts w:eastAsia="Times New Roman" w:cs="Calibri"/>
          <w:lang w:val="ro-RO"/>
        </w:rPr>
        <w:t>.</w:t>
      </w:r>
    </w:p>
    <w:p w14:paraId="4C293B3D" w14:textId="77777777" w:rsidR="0035335D" w:rsidRPr="00E60B14" w:rsidRDefault="008D23ED" w:rsidP="00A17F94">
      <w:pPr>
        <w:spacing w:after="120" w:line="240" w:lineRule="auto"/>
        <w:jc w:val="both"/>
        <w:rPr>
          <w:rFonts w:eastAsia="Times New Roman" w:cs="Calibri"/>
          <w:color w:val="000000"/>
          <w:lang w:val="ro-RO"/>
        </w:rPr>
      </w:pPr>
      <w:r w:rsidRPr="00E60B14">
        <w:rPr>
          <w:rFonts w:eastAsia="Times New Roman" w:cs="Calibri"/>
          <w:lang w:val="ro-RO"/>
        </w:rPr>
        <w:t xml:space="preserve">Mai multe informații și exemple pot fi regăsite în </w:t>
      </w:r>
      <w:r w:rsidRPr="00E60B14">
        <w:rPr>
          <w:rFonts w:eastAsia="Times New Roman" w:cs="Calibri"/>
          <w:i/>
          <w:lang w:val="ro-RO"/>
        </w:rPr>
        <w:t>Ghidul beneficiarului privind abordarea principiilor orizontale la nivelul proiectelor finanțate din Programul Operațional Capacitate Administrativă 2014-2020</w:t>
      </w:r>
      <w:r w:rsidRPr="00E60B14">
        <w:rPr>
          <w:rFonts w:eastAsia="Times New Roman" w:cs="Calibri"/>
          <w:lang w:val="ro-RO"/>
        </w:rPr>
        <w:t xml:space="preserve">, ce poate fi accesat la următorul link: </w:t>
      </w:r>
      <w:hyperlink r:id="rId13" w:history="1">
        <w:r w:rsidR="003557E1" w:rsidRPr="00695660">
          <w:rPr>
            <w:rStyle w:val="Hyperlink"/>
            <w:lang w:val="it-IT"/>
          </w:rPr>
          <w:t>https://www.poca.ro/?p=535</w:t>
        </w:r>
      </w:hyperlink>
      <w:r w:rsidR="003557E1" w:rsidRPr="00695660">
        <w:rPr>
          <w:lang w:val="it-IT"/>
        </w:rPr>
        <w:t xml:space="preserve"> </w:t>
      </w:r>
      <w:r w:rsidRPr="00E60B14">
        <w:rPr>
          <w:rFonts w:eastAsia="Times New Roman" w:cs="Calibri"/>
          <w:lang w:val="ro-RO"/>
        </w:rPr>
        <w:t>.</w:t>
      </w:r>
    </w:p>
    <w:p w14:paraId="64D27803" w14:textId="77777777" w:rsidR="008D23ED" w:rsidRPr="00E60B14" w:rsidRDefault="00764134" w:rsidP="00A17F94">
      <w:pPr>
        <w:pStyle w:val="Heading2"/>
        <w:spacing w:before="0" w:after="120" w:line="240" w:lineRule="auto"/>
        <w:jc w:val="both"/>
        <w:rPr>
          <w:rFonts w:ascii="Calibri" w:hAnsi="Calibri" w:cs="Calibri"/>
          <w:color w:val="auto"/>
          <w:sz w:val="22"/>
          <w:szCs w:val="22"/>
          <w:lang w:val="ro-RO"/>
        </w:rPr>
      </w:pPr>
      <w:bookmarkStart w:id="103" w:name="_Toc489006360"/>
      <w:bookmarkStart w:id="104" w:name="_Toc144304016"/>
      <w:r w:rsidRPr="00E60B14">
        <w:rPr>
          <w:rFonts w:ascii="Calibri" w:hAnsi="Calibri" w:cs="Calibri"/>
          <w:color w:val="auto"/>
          <w:sz w:val="22"/>
          <w:szCs w:val="22"/>
          <w:lang w:val="ro-RO"/>
        </w:rPr>
        <w:lastRenderedPageBreak/>
        <w:t>Subsecțiunea 3.6</w:t>
      </w:r>
      <w:r w:rsidR="008D23ED" w:rsidRPr="00E60B14">
        <w:rPr>
          <w:rFonts w:ascii="Calibri" w:hAnsi="Calibri" w:cs="Calibri"/>
          <w:color w:val="auto"/>
          <w:sz w:val="22"/>
          <w:szCs w:val="22"/>
          <w:lang w:val="ro-RO"/>
        </w:rPr>
        <w:t>: Resurse umane</w:t>
      </w:r>
      <w:bookmarkEnd w:id="103"/>
      <w:bookmarkEnd w:id="104"/>
    </w:p>
    <w:p w14:paraId="7952F7A8" w14:textId="77777777" w:rsidR="003F4A40" w:rsidRPr="00E60B14" w:rsidRDefault="000D4640" w:rsidP="00A17F94">
      <w:pPr>
        <w:spacing w:after="120" w:line="240" w:lineRule="auto"/>
        <w:jc w:val="both"/>
        <w:rPr>
          <w:rFonts w:cs="Calibri"/>
          <w:color w:val="000000"/>
          <w:lang w:val="ro-RO"/>
        </w:rPr>
      </w:pPr>
      <w:r w:rsidRPr="00E60B14">
        <w:rPr>
          <w:rFonts w:cs="Calibri"/>
          <w:color w:val="000000"/>
          <w:lang w:val="ro-RO"/>
        </w:rPr>
        <w:t xml:space="preserve">Resursa umană în cadrul unei cereri de finanțare constituie </w:t>
      </w:r>
      <w:r w:rsidRPr="00E60B14">
        <w:rPr>
          <w:rFonts w:cs="Calibri"/>
          <w:b/>
          <w:bCs/>
          <w:color w:val="000000"/>
          <w:lang w:val="ro-RO"/>
        </w:rPr>
        <w:t xml:space="preserve">echipa de management a proiectului, </w:t>
      </w:r>
      <w:r w:rsidR="00017A3E" w:rsidRPr="00E60B14">
        <w:rPr>
          <w:rFonts w:cs="Calibri"/>
          <w:b/>
          <w:bCs/>
          <w:color w:val="000000"/>
          <w:lang w:val="ro-RO"/>
        </w:rPr>
        <w:t xml:space="preserve">coordonată </w:t>
      </w:r>
      <w:r w:rsidRPr="00E60B14">
        <w:rPr>
          <w:rFonts w:cs="Calibri"/>
          <w:b/>
          <w:bCs/>
          <w:color w:val="000000"/>
          <w:lang w:val="ro-RO"/>
        </w:rPr>
        <w:t>de către managerul de proiect</w:t>
      </w:r>
      <w:r w:rsidR="00CD1CBA" w:rsidRPr="00E60B14">
        <w:rPr>
          <w:rFonts w:cs="Calibri"/>
          <w:b/>
          <w:bCs/>
          <w:color w:val="000000"/>
          <w:lang w:val="ro-RO"/>
        </w:rPr>
        <w:t xml:space="preserve"> </w:t>
      </w:r>
      <w:r w:rsidRPr="00E60B14">
        <w:rPr>
          <w:rFonts w:cs="Calibri"/>
          <w:b/>
          <w:bCs/>
          <w:color w:val="000000"/>
          <w:lang w:val="ro-RO"/>
        </w:rPr>
        <w:t xml:space="preserve">și compusă </w:t>
      </w:r>
      <w:r w:rsidRPr="00E60B14">
        <w:rPr>
          <w:rFonts w:cs="Calibri"/>
          <w:bCs/>
          <w:color w:val="000000"/>
          <w:lang w:val="ro-RO"/>
        </w:rPr>
        <w:t>dintr-un</w:t>
      </w:r>
      <w:r w:rsidRPr="00E60B14">
        <w:rPr>
          <w:rFonts w:cs="Calibri"/>
          <w:b/>
          <w:bCs/>
          <w:color w:val="000000"/>
          <w:lang w:val="ro-RO"/>
        </w:rPr>
        <w:t xml:space="preserve"> </w:t>
      </w:r>
      <w:r w:rsidRPr="00E60B14">
        <w:rPr>
          <w:rFonts w:cs="Calibri"/>
          <w:color w:val="000000"/>
          <w:lang w:val="ro-RO"/>
        </w:rPr>
        <w:t>grup de specialişti, care deţin cunoştinţele şi aptitudinile necesare pentru implementarea proiectului.</w:t>
      </w:r>
    </w:p>
    <w:p w14:paraId="7EF3EFCC" w14:textId="77777777" w:rsidR="00225AFE" w:rsidRPr="00E60B14" w:rsidRDefault="004A24D4" w:rsidP="00A17F94">
      <w:pPr>
        <w:spacing w:after="120" w:line="240" w:lineRule="auto"/>
        <w:jc w:val="both"/>
        <w:rPr>
          <w:rFonts w:cs="Calibri"/>
          <w:color w:val="000000"/>
          <w:lang w:val="ro-RO"/>
        </w:rPr>
      </w:pPr>
      <w:r w:rsidRPr="00E60B14">
        <w:rPr>
          <w:rFonts w:cs="Calibri"/>
          <w:lang w:val="ro-RO"/>
        </w:rPr>
        <w:t>Echipa de management va avea în componen</w:t>
      </w:r>
      <w:r w:rsidR="00F47788" w:rsidRPr="00E60B14">
        <w:rPr>
          <w:rFonts w:cs="Calibri"/>
          <w:lang w:val="ro-RO"/>
        </w:rPr>
        <w:t xml:space="preserve">ță </w:t>
      </w:r>
      <w:r w:rsidR="00225AFE" w:rsidRPr="00E60B14">
        <w:rPr>
          <w:rFonts w:cs="Calibri"/>
          <w:lang w:val="ro-RO"/>
        </w:rPr>
        <w:t xml:space="preserve">cel puțin </w:t>
      </w:r>
      <w:r w:rsidR="00225AFE" w:rsidRPr="00E60B14">
        <w:rPr>
          <w:rFonts w:cs="Calibri"/>
          <w:bCs/>
          <w:color w:val="000000"/>
          <w:lang w:val="ro-RO"/>
        </w:rPr>
        <w:t>3 poziții obligatorii din partea solicitantului/</w:t>
      </w:r>
      <w:r w:rsidR="00BD75A9" w:rsidRPr="00BD75A9">
        <w:rPr>
          <w:rFonts w:cs="Calibri"/>
          <w:bCs/>
          <w:color w:val="000000"/>
          <w:lang w:val="ro-RO"/>
        </w:rPr>
        <w:t xml:space="preserve"> </w:t>
      </w:r>
      <w:r w:rsidR="00BD75A9" w:rsidRPr="00774608">
        <w:rPr>
          <w:rFonts w:cs="Calibri"/>
          <w:bCs/>
          <w:color w:val="000000"/>
          <w:lang w:val="ro-RO"/>
        </w:rPr>
        <w:t>liderului de parteneriat</w:t>
      </w:r>
      <w:r w:rsidR="00225AFE" w:rsidRPr="00E60B14">
        <w:rPr>
          <w:rFonts w:cs="Calibri"/>
          <w:bCs/>
          <w:color w:val="000000"/>
          <w:lang w:val="ro-RO"/>
        </w:rPr>
        <w:t xml:space="preserve">, respectiv </w:t>
      </w:r>
      <w:r w:rsidR="00225AFE" w:rsidRPr="00E60B14">
        <w:rPr>
          <w:rFonts w:cs="Calibri"/>
          <w:b/>
          <w:color w:val="000000"/>
          <w:lang w:val="ro-RO"/>
        </w:rPr>
        <w:t xml:space="preserve">manager de proiect, responsabil financiar și responsabil </w:t>
      </w:r>
      <w:r w:rsidR="00E11C9B">
        <w:rPr>
          <w:rFonts w:cs="Calibri"/>
          <w:b/>
          <w:color w:val="000000"/>
          <w:lang w:val="ro-RO"/>
        </w:rPr>
        <w:t>implementare proiect.</w:t>
      </w:r>
      <w:r w:rsidR="00510C0B" w:rsidRPr="00E60B14">
        <w:rPr>
          <w:rFonts w:cs="Calibri"/>
          <w:b/>
          <w:color w:val="000000"/>
          <w:lang w:val="ro-RO"/>
        </w:rPr>
        <w:t xml:space="preserve"> </w:t>
      </w:r>
    </w:p>
    <w:p w14:paraId="6F436A67" w14:textId="77777777" w:rsidR="004A24D4" w:rsidRDefault="005E18DA" w:rsidP="00A17F94">
      <w:pPr>
        <w:spacing w:after="120" w:line="240" w:lineRule="auto"/>
        <w:jc w:val="both"/>
        <w:rPr>
          <w:rFonts w:cs="Calibri"/>
          <w:b/>
          <w:color w:val="000000"/>
          <w:lang w:val="ro-RO"/>
        </w:rPr>
      </w:pPr>
      <w:r w:rsidRPr="00E60B14">
        <w:rPr>
          <w:rFonts w:cs="Calibri"/>
          <w:b/>
          <w:color w:val="000000"/>
          <w:lang w:val="ro-RO"/>
        </w:rPr>
        <w:t xml:space="preserve">Pozițiile obligatorii </w:t>
      </w:r>
      <w:r w:rsidR="00510C0B" w:rsidRPr="00E60B14">
        <w:rPr>
          <w:rFonts w:cs="Calibri"/>
          <w:b/>
          <w:color w:val="000000"/>
          <w:lang w:val="ro-RO"/>
        </w:rPr>
        <w:t xml:space="preserve">vor </w:t>
      </w:r>
      <w:r w:rsidRPr="00E60B14">
        <w:rPr>
          <w:rFonts w:cs="Calibri"/>
          <w:b/>
          <w:color w:val="000000"/>
          <w:lang w:val="ro-RO"/>
        </w:rPr>
        <w:t>fi ocupate doar de persoane care sunt</w:t>
      </w:r>
      <w:r w:rsidR="00074A8F" w:rsidRPr="00E60B14">
        <w:rPr>
          <w:rFonts w:cs="Calibri"/>
          <w:b/>
          <w:color w:val="000000"/>
          <w:lang w:val="ro-RO"/>
        </w:rPr>
        <w:t xml:space="preserve"> sau vor fi</w:t>
      </w:r>
      <w:r w:rsidRPr="00E60B14">
        <w:rPr>
          <w:rFonts w:cs="Calibri"/>
          <w:b/>
          <w:color w:val="000000"/>
          <w:lang w:val="ro-RO"/>
        </w:rPr>
        <w:t xml:space="preserve"> angaja</w:t>
      </w:r>
      <w:r w:rsidR="009566E5" w:rsidRPr="00E60B14">
        <w:rPr>
          <w:rFonts w:cs="Calibri"/>
          <w:b/>
          <w:color w:val="000000"/>
          <w:lang w:val="ro-RO"/>
        </w:rPr>
        <w:t>te</w:t>
      </w:r>
      <w:r w:rsidRPr="00E60B14">
        <w:rPr>
          <w:rFonts w:cs="Calibri"/>
          <w:b/>
          <w:color w:val="000000"/>
          <w:lang w:val="ro-RO"/>
        </w:rPr>
        <w:t xml:space="preserve"> </w:t>
      </w:r>
      <w:r w:rsidR="0005497A" w:rsidRPr="00E60B14">
        <w:rPr>
          <w:rFonts w:cs="Calibri"/>
          <w:b/>
          <w:color w:val="000000"/>
          <w:lang w:val="ro-RO"/>
        </w:rPr>
        <w:t xml:space="preserve">în cadrul instituției </w:t>
      </w:r>
      <w:r w:rsidRPr="00E60B14">
        <w:rPr>
          <w:rFonts w:cs="Calibri"/>
          <w:b/>
          <w:color w:val="000000"/>
          <w:lang w:val="ro-RO"/>
        </w:rPr>
        <w:t>solicitantului</w:t>
      </w:r>
      <w:r w:rsidR="0066557A" w:rsidRPr="00E60B14">
        <w:rPr>
          <w:rFonts w:cs="Calibri"/>
          <w:b/>
          <w:color w:val="000000"/>
          <w:lang w:val="ro-RO"/>
        </w:rPr>
        <w:t xml:space="preserve">. </w:t>
      </w:r>
      <w:r w:rsidRPr="00E60B14">
        <w:rPr>
          <w:rFonts w:cs="Calibri"/>
          <w:b/>
          <w:color w:val="000000"/>
          <w:lang w:val="ro-RO"/>
        </w:rPr>
        <w:t xml:space="preserve"> </w:t>
      </w:r>
    </w:p>
    <w:p w14:paraId="0855F705" w14:textId="77777777" w:rsidR="00302C43" w:rsidRPr="00E60B14" w:rsidRDefault="00302C43" w:rsidP="00302C43">
      <w:pPr>
        <w:pStyle w:val="ListParagraph"/>
        <w:spacing w:after="120" w:line="240" w:lineRule="auto"/>
        <w:ind w:left="0"/>
        <w:contextualSpacing w:val="0"/>
        <w:jc w:val="both"/>
        <w:rPr>
          <w:rFonts w:cs="Calibri"/>
          <w:sz w:val="22"/>
          <w:szCs w:val="22"/>
          <w:lang w:val="ro-RO"/>
        </w:rPr>
      </w:pPr>
      <w:r w:rsidRPr="00E60B14">
        <w:rPr>
          <w:rFonts w:cs="Calibri"/>
          <w:sz w:val="22"/>
          <w:szCs w:val="22"/>
          <w:lang w:val="ro-RO"/>
        </w:rPr>
        <w:t>Membrii echipei vor avea roluri și sarcini/atribuții concrete, alocate în vederea implementării proiectului.</w:t>
      </w:r>
    </w:p>
    <w:p w14:paraId="64F22932" w14:textId="77777777" w:rsidR="00D81B1A" w:rsidRPr="00E60B14" w:rsidRDefault="00B44C38" w:rsidP="004F786D">
      <w:pPr>
        <w:pStyle w:val="ListParagraph"/>
        <w:spacing w:after="120" w:line="240" w:lineRule="auto"/>
        <w:ind w:left="0"/>
        <w:jc w:val="both"/>
        <w:rPr>
          <w:rFonts w:cs="Calibri"/>
          <w:sz w:val="22"/>
          <w:szCs w:val="22"/>
          <w:lang w:val="ro-RO"/>
        </w:rPr>
      </w:pPr>
      <w:r w:rsidRPr="00E60B14">
        <w:rPr>
          <w:rFonts w:cs="Calibri"/>
          <w:sz w:val="22"/>
          <w:szCs w:val="22"/>
          <w:lang w:val="ro-RO"/>
        </w:rPr>
        <w:t xml:space="preserve">Membrii echipei de management ce urmează a fi desemnați pentru ocuparea pozițiilor obligatorii trebuie să </w:t>
      </w:r>
      <w:r w:rsidR="00E11C9B">
        <w:rPr>
          <w:rFonts w:cs="Calibri"/>
          <w:sz w:val="22"/>
          <w:szCs w:val="22"/>
          <w:lang w:val="ro-RO"/>
        </w:rPr>
        <w:t xml:space="preserve">aibă experiență de cel puțin 6 luni în implementarea proiectelor. </w:t>
      </w:r>
    </w:p>
    <w:p w14:paraId="39234DB6" w14:textId="77777777" w:rsidR="00B44C38" w:rsidRPr="00E60B14" w:rsidRDefault="00B44C38" w:rsidP="00B44C38">
      <w:pPr>
        <w:pStyle w:val="ListParagraph"/>
        <w:spacing w:after="120" w:line="240" w:lineRule="auto"/>
        <w:ind w:left="0"/>
        <w:contextualSpacing w:val="0"/>
        <w:jc w:val="both"/>
        <w:rPr>
          <w:rFonts w:cs="Calibri"/>
          <w:b/>
          <w:sz w:val="22"/>
          <w:szCs w:val="22"/>
          <w:lang w:val="ro-RO"/>
        </w:rPr>
      </w:pPr>
      <w:r w:rsidRPr="00E60B14">
        <w:rPr>
          <w:rFonts w:cs="Calibri"/>
          <w:b/>
          <w:sz w:val="22"/>
          <w:szCs w:val="22"/>
          <w:lang w:val="ro-RO"/>
        </w:rPr>
        <w:t>Cerințele prevăzute mai sus, pentru pozițiile obligatorii, vor fi inserate la secțiunea ce vizează resursele umane din cererea de finanțare.</w:t>
      </w:r>
    </w:p>
    <w:p w14:paraId="1A692433" w14:textId="77777777" w:rsidR="00380BAE" w:rsidRPr="00E60B14" w:rsidRDefault="00380BAE" w:rsidP="000A3AC1">
      <w:pPr>
        <w:pStyle w:val="Heading2"/>
        <w:pageBreakBefore/>
        <w:spacing w:before="0" w:after="120" w:line="240" w:lineRule="auto"/>
        <w:jc w:val="both"/>
        <w:rPr>
          <w:rFonts w:ascii="Calibri" w:hAnsi="Calibri" w:cs="Calibri"/>
          <w:color w:val="auto"/>
          <w:sz w:val="22"/>
          <w:szCs w:val="22"/>
          <w:lang w:val="ro-RO"/>
        </w:rPr>
      </w:pPr>
      <w:bookmarkStart w:id="105" w:name="_Subsecțiunea_3.7:_Finanțare"/>
      <w:bookmarkStart w:id="106" w:name="_Toc489006361"/>
      <w:bookmarkStart w:id="107" w:name="_Toc144304017"/>
      <w:bookmarkStart w:id="108" w:name="_Hlk531854429"/>
      <w:bookmarkEnd w:id="105"/>
      <w:r w:rsidRPr="00E60B14">
        <w:rPr>
          <w:rFonts w:ascii="Calibri" w:hAnsi="Calibri" w:cs="Calibri"/>
          <w:color w:val="auto"/>
          <w:sz w:val="22"/>
          <w:szCs w:val="22"/>
          <w:lang w:val="ro-RO"/>
        </w:rPr>
        <w:lastRenderedPageBreak/>
        <w:t>Subsecțiunea 3.</w:t>
      </w:r>
      <w:r w:rsidR="00764134" w:rsidRPr="00E60B14">
        <w:rPr>
          <w:rFonts w:ascii="Calibri" w:hAnsi="Calibri" w:cs="Calibri"/>
          <w:color w:val="auto"/>
          <w:sz w:val="22"/>
          <w:szCs w:val="22"/>
          <w:lang w:val="ro-RO"/>
        </w:rPr>
        <w:t>7</w:t>
      </w:r>
      <w:r w:rsidRPr="00E60B14">
        <w:rPr>
          <w:rFonts w:ascii="Calibri" w:hAnsi="Calibri" w:cs="Calibri"/>
          <w:color w:val="auto"/>
          <w:sz w:val="22"/>
          <w:szCs w:val="22"/>
          <w:lang w:val="ro-RO"/>
        </w:rPr>
        <w:t>: Finanțare</w:t>
      </w:r>
      <w:bookmarkEnd w:id="106"/>
      <w:bookmarkEnd w:id="107"/>
    </w:p>
    <w:bookmarkEnd w:id="108"/>
    <w:p w14:paraId="4E9E6D47" w14:textId="77777777" w:rsidR="001B001B" w:rsidRPr="00E60B14" w:rsidRDefault="001B001B" w:rsidP="008E4B1F">
      <w:pPr>
        <w:spacing w:after="120" w:line="240" w:lineRule="auto"/>
        <w:jc w:val="both"/>
        <w:rPr>
          <w:rFonts w:eastAsia="Times New Roman" w:cs="Calibri"/>
          <w:color w:val="000000"/>
          <w:lang w:val="ro-RO"/>
        </w:rPr>
      </w:pPr>
      <w:r w:rsidRPr="00E60B14">
        <w:rPr>
          <w:rFonts w:eastAsia="Times New Roman" w:cs="Calibri"/>
          <w:b/>
          <w:bCs/>
          <w:color w:val="000000"/>
          <w:lang w:val="ro-RO"/>
        </w:rPr>
        <w:t>Valoarea</w:t>
      </w:r>
      <w:r w:rsidRPr="00E60B14">
        <w:rPr>
          <w:rFonts w:eastAsia="Times New Roman" w:cs="Calibri"/>
          <w:color w:val="000000"/>
          <w:lang w:val="ro-RO"/>
        </w:rPr>
        <w:t xml:space="preserve"> </w:t>
      </w:r>
      <w:r w:rsidRPr="00E60B14">
        <w:rPr>
          <w:rFonts w:eastAsia="Times New Roman" w:cs="Calibri"/>
          <w:b/>
          <w:bCs/>
          <w:color w:val="000000"/>
          <w:lang w:val="ro-RO"/>
        </w:rPr>
        <w:t xml:space="preserve">totală </w:t>
      </w:r>
      <w:r w:rsidRPr="00E60B14">
        <w:rPr>
          <w:rFonts w:eastAsia="Times New Roman" w:cs="Calibri"/>
          <w:color w:val="000000"/>
          <w:lang w:val="ro-RO"/>
        </w:rPr>
        <w:t>a proiectului se compune din:</w:t>
      </w:r>
    </w:p>
    <w:p w14:paraId="2ED311D7" w14:textId="77777777" w:rsidR="001B001B" w:rsidRPr="00E60B14" w:rsidRDefault="001B001B" w:rsidP="001F5C81">
      <w:pPr>
        <w:numPr>
          <w:ilvl w:val="0"/>
          <w:numId w:val="10"/>
        </w:numPr>
        <w:spacing w:after="120" w:line="240" w:lineRule="auto"/>
        <w:ind w:hanging="357"/>
        <w:jc w:val="both"/>
        <w:rPr>
          <w:rFonts w:eastAsia="Times New Roman" w:cs="Calibri"/>
          <w:color w:val="000000"/>
          <w:lang w:val="ro-RO"/>
        </w:rPr>
      </w:pPr>
      <w:r w:rsidRPr="00E60B14">
        <w:rPr>
          <w:rFonts w:eastAsia="Times New Roman" w:cs="Calibri"/>
          <w:color w:val="000000"/>
          <w:lang w:val="ro-RO"/>
        </w:rPr>
        <w:t>valoarea eligibilă;</w:t>
      </w:r>
    </w:p>
    <w:p w14:paraId="72601ECC" w14:textId="77777777" w:rsidR="001B001B" w:rsidRPr="00E60B14" w:rsidRDefault="001B001B" w:rsidP="001F5C81">
      <w:pPr>
        <w:numPr>
          <w:ilvl w:val="0"/>
          <w:numId w:val="10"/>
        </w:numPr>
        <w:spacing w:after="120" w:line="240" w:lineRule="auto"/>
        <w:ind w:hanging="357"/>
        <w:jc w:val="both"/>
        <w:rPr>
          <w:rFonts w:eastAsia="Times New Roman" w:cs="Calibri"/>
          <w:color w:val="000000"/>
          <w:lang w:val="ro-RO"/>
        </w:rPr>
      </w:pPr>
      <w:r w:rsidRPr="00E60B14">
        <w:rPr>
          <w:rFonts w:eastAsia="Times New Roman" w:cs="Calibri"/>
          <w:color w:val="000000"/>
          <w:lang w:val="ro-RO"/>
        </w:rPr>
        <w:t>valoarea neeligibilă.</w:t>
      </w:r>
    </w:p>
    <w:p w14:paraId="6C8A7310" w14:textId="77777777" w:rsidR="001B001B" w:rsidRPr="00E60B14" w:rsidRDefault="001B001B" w:rsidP="0019178D">
      <w:pPr>
        <w:spacing w:after="120" w:line="240" w:lineRule="auto"/>
        <w:jc w:val="both"/>
        <w:rPr>
          <w:rFonts w:eastAsia="Times New Roman" w:cs="Calibri"/>
          <w:color w:val="000000"/>
          <w:lang w:val="ro-RO"/>
        </w:rPr>
      </w:pPr>
      <w:r w:rsidRPr="00E60B14">
        <w:rPr>
          <w:rFonts w:eastAsia="Times New Roman" w:cs="Calibri"/>
          <w:b/>
          <w:bCs/>
          <w:color w:val="000000"/>
          <w:lang w:val="ro-RO"/>
        </w:rPr>
        <w:t>Valoarea eligibilă</w:t>
      </w:r>
      <w:r w:rsidRPr="00E60B14">
        <w:rPr>
          <w:rFonts w:eastAsia="Times New Roman" w:cs="Calibri"/>
          <w:color w:val="000000"/>
          <w:lang w:val="ro-RO"/>
        </w:rPr>
        <w:t xml:space="preserve"> a proiectului se compune din: </w:t>
      </w:r>
    </w:p>
    <w:p w14:paraId="166D2FDD" w14:textId="77777777" w:rsidR="001B001B" w:rsidRPr="00E60B14" w:rsidRDefault="001B001B" w:rsidP="001F5C81">
      <w:pPr>
        <w:numPr>
          <w:ilvl w:val="0"/>
          <w:numId w:val="11"/>
        </w:numPr>
        <w:tabs>
          <w:tab w:val="left" w:pos="720"/>
        </w:tabs>
        <w:spacing w:after="120" w:line="240" w:lineRule="auto"/>
        <w:ind w:hanging="357"/>
        <w:jc w:val="both"/>
        <w:rPr>
          <w:rFonts w:eastAsia="Times New Roman" w:cs="Calibri"/>
          <w:color w:val="000000"/>
          <w:lang w:val="ro-RO"/>
        </w:rPr>
      </w:pPr>
      <w:r w:rsidRPr="00E60B14">
        <w:rPr>
          <w:rFonts w:eastAsia="Times New Roman" w:cs="Calibri"/>
          <w:color w:val="000000"/>
          <w:lang w:val="ro-RO"/>
        </w:rPr>
        <w:t>valoarea cheltuielilor eligibile (fără TVA),</w:t>
      </w:r>
    </w:p>
    <w:p w14:paraId="75D1FF48" w14:textId="77777777" w:rsidR="001B001B" w:rsidRPr="00E60B14" w:rsidRDefault="001B001B" w:rsidP="001F5C81">
      <w:pPr>
        <w:numPr>
          <w:ilvl w:val="0"/>
          <w:numId w:val="11"/>
        </w:numPr>
        <w:tabs>
          <w:tab w:val="left" w:pos="720"/>
        </w:tabs>
        <w:spacing w:after="120" w:line="240" w:lineRule="auto"/>
        <w:ind w:hanging="357"/>
        <w:jc w:val="both"/>
        <w:rPr>
          <w:rFonts w:eastAsia="Times New Roman" w:cs="Calibri"/>
          <w:color w:val="000000"/>
          <w:lang w:val="ro-RO"/>
        </w:rPr>
      </w:pPr>
      <w:r w:rsidRPr="00E60B14">
        <w:rPr>
          <w:rFonts w:eastAsia="Times New Roman" w:cs="Calibri"/>
          <w:color w:val="000000"/>
          <w:lang w:val="ro-RO"/>
        </w:rPr>
        <w:t xml:space="preserve">cheltuiala cu taxa pe valoarea adăugată nedeductibilă, potrivit legii, și nerecuperabilă aferentă acestora. Pentru a fi eligibilă, cheltuiala cu taxa pe valoarea adăugată nedeductibilă, potrivit legii, și nerecuperabilă, trebuie să fie aferentă unor cheltuieli eligibile efectuate în cadrul operațiunilor. În vederea stabilirii eligibilității taxei pe valoarea adăugată nedeductibilă, potrivit legii, și nerecuperabilă, </w:t>
      </w:r>
      <w:r w:rsidRPr="00E60B14">
        <w:rPr>
          <w:rFonts w:eastAsia="Times New Roman" w:cs="Calibri"/>
          <w:lang w:val="ro-RO"/>
        </w:rPr>
        <w:t xml:space="preserve">solicitantul </w:t>
      </w:r>
      <w:r w:rsidR="00AD3E74">
        <w:rPr>
          <w:rFonts w:eastAsia="Times New Roman" w:cs="Calibri"/>
          <w:lang w:val="ro-RO"/>
        </w:rPr>
        <w:t xml:space="preserve">și partenerii </w:t>
      </w:r>
      <w:r w:rsidRPr="00E60B14">
        <w:rPr>
          <w:rFonts w:eastAsia="Times New Roman" w:cs="Calibri"/>
          <w:lang w:val="ro-RO"/>
        </w:rPr>
        <w:t xml:space="preserve">au </w:t>
      </w:r>
      <w:r w:rsidRPr="00E60B14">
        <w:rPr>
          <w:rFonts w:eastAsia="Times New Roman" w:cs="Calibri"/>
          <w:color w:val="000000"/>
          <w:lang w:val="ro-RO"/>
        </w:rPr>
        <w:t xml:space="preserve">obligaţia completării anexei, </w:t>
      </w:r>
      <w:r w:rsidRPr="00E60B14">
        <w:rPr>
          <w:rFonts w:eastAsia="Times New Roman" w:cs="Calibri"/>
          <w:i/>
          <w:color w:val="000000"/>
          <w:lang w:val="ro-RO"/>
        </w:rPr>
        <w:t xml:space="preserve">Declaraţie privind eligibilitatea TVA </w:t>
      </w:r>
      <w:r w:rsidRPr="00E60B14">
        <w:rPr>
          <w:rFonts w:eastAsia="Times New Roman" w:cs="Calibri"/>
          <w:color w:val="000000"/>
          <w:lang w:val="ro-RO"/>
        </w:rPr>
        <w:t>aferente cheltuielilor ce vor fi efectuate în cadrul proiectului propus spre finanţare din instrumente structurale.</w:t>
      </w:r>
    </w:p>
    <w:p w14:paraId="143B70BC" w14:textId="77777777" w:rsidR="00AA0B7F" w:rsidRPr="005163F6" w:rsidRDefault="002C2503" w:rsidP="005163F6">
      <w:pPr>
        <w:spacing w:after="120" w:line="240" w:lineRule="auto"/>
        <w:jc w:val="both"/>
        <w:rPr>
          <w:rFonts w:eastAsia="Times New Roman" w:cs="Calibri"/>
          <w:lang w:val="ro-RO"/>
        </w:rPr>
      </w:pPr>
      <w:r w:rsidRPr="005163F6">
        <w:rPr>
          <w:rFonts w:eastAsia="Times New Roman" w:cs="Calibri"/>
          <w:b/>
          <w:lang w:val="ro-RO"/>
        </w:rPr>
        <w:t>Valoarea asistenţei financiare nerambursabile</w:t>
      </w:r>
      <w:r w:rsidR="005163F6" w:rsidRPr="005163F6">
        <w:rPr>
          <w:rFonts w:eastAsia="Times New Roman" w:cs="Calibri"/>
          <w:lang w:val="ro-RO"/>
        </w:rPr>
        <w:t xml:space="preserve"> reprezintă  100%  din </w:t>
      </w:r>
      <w:r w:rsidR="00B72841">
        <w:rPr>
          <w:rFonts w:eastAsia="Times New Roman" w:cs="Calibri"/>
          <w:lang w:val="ro-RO"/>
        </w:rPr>
        <w:t xml:space="preserve">valoarea </w:t>
      </w:r>
      <w:r w:rsidR="005163F6" w:rsidRPr="005163F6">
        <w:rPr>
          <w:rFonts w:eastAsia="Times New Roman" w:cs="Calibri"/>
          <w:lang w:val="ro-RO"/>
        </w:rPr>
        <w:t>cheltuielil</w:t>
      </w:r>
      <w:r w:rsidR="00B72841">
        <w:rPr>
          <w:rFonts w:eastAsia="Times New Roman" w:cs="Calibri"/>
          <w:lang w:val="ro-RO"/>
        </w:rPr>
        <w:t>or</w:t>
      </w:r>
      <w:r w:rsidR="005163F6" w:rsidRPr="005163F6">
        <w:rPr>
          <w:rFonts w:eastAsia="Times New Roman" w:cs="Calibri"/>
          <w:lang w:val="ro-RO"/>
        </w:rPr>
        <w:t xml:space="preserve"> eligibile</w:t>
      </w:r>
      <w:r w:rsidR="005163F6">
        <w:rPr>
          <w:rFonts w:eastAsia="Times New Roman" w:cs="Calibri"/>
          <w:lang w:val="ro-RO"/>
        </w:rPr>
        <w:t xml:space="preserve"> aferente proiectului</w:t>
      </w:r>
    </w:p>
    <w:p w14:paraId="47608E46" w14:textId="77777777" w:rsidR="00EC0774" w:rsidRPr="00E60B14" w:rsidRDefault="00EC0774" w:rsidP="00A17F94">
      <w:pPr>
        <w:widowControl w:val="0"/>
        <w:spacing w:after="120" w:line="240" w:lineRule="auto"/>
        <w:jc w:val="both"/>
        <w:rPr>
          <w:rFonts w:eastAsia="Times New Roman" w:cs="Calibri"/>
          <w:b/>
          <w:color w:val="000000"/>
          <w:lang w:val="ro-RO"/>
        </w:rPr>
      </w:pPr>
      <w:r w:rsidRPr="00E60B14">
        <w:rPr>
          <w:rFonts w:eastAsia="Times New Roman" w:cs="Calibri"/>
          <w:b/>
          <w:color w:val="000000"/>
          <w:lang w:val="ro-RO"/>
        </w:rPr>
        <w:t>Cheltuieli eligibile</w:t>
      </w:r>
    </w:p>
    <w:p w14:paraId="5E3EF330" w14:textId="77777777" w:rsidR="00EC0774" w:rsidRPr="00E60B14" w:rsidRDefault="00EC0774" w:rsidP="00A14C3E">
      <w:pPr>
        <w:spacing w:after="120" w:line="240" w:lineRule="auto"/>
        <w:jc w:val="both"/>
        <w:rPr>
          <w:rFonts w:cs="Calibri"/>
          <w:lang w:val="ro-RO"/>
        </w:rPr>
      </w:pPr>
      <w:r w:rsidRPr="00E60B14">
        <w:rPr>
          <w:rFonts w:cs="Calibri"/>
          <w:lang w:val="ro-RO"/>
        </w:rPr>
        <w:t>Sunt eligibile acele cheltuieli care contribuie la atingerea rezultatelor POCA pentru care a fost depus proiectul, respectă dispozițiile regulamentelor comunitare aplicabile şi dispoziţiile naţionale privind eligibilitatea și care se încadrează în categori</w:t>
      </w:r>
      <w:r w:rsidR="00B72841">
        <w:rPr>
          <w:rFonts w:cs="Calibri"/>
          <w:lang w:val="ro-RO"/>
        </w:rPr>
        <w:t>a</w:t>
      </w:r>
      <w:r w:rsidRPr="00E60B14">
        <w:rPr>
          <w:rFonts w:cs="Calibri"/>
          <w:lang w:val="ro-RO"/>
        </w:rPr>
        <w:t>/</w:t>
      </w:r>
      <w:r w:rsidR="00B72841" w:rsidRPr="00E60B14">
        <w:rPr>
          <w:rFonts w:cs="Calibri"/>
          <w:lang w:val="ro-RO"/>
        </w:rPr>
        <w:t>subcategori</w:t>
      </w:r>
      <w:r w:rsidR="00B72841">
        <w:rPr>
          <w:rFonts w:cs="Calibri"/>
          <w:lang w:val="ro-RO"/>
        </w:rPr>
        <w:t>a</w:t>
      </w:r>
      <w:r w:rsidR="00B72841" w:rsidRPr="00E60B14">
        <w:rPr>
          <w:rFonts w:cs="Calibri"/>
          <w:lang w:val="ro-RO"/>
        </w:rPr>
        <w:t xml:space="preserve"> </w:t>
      </w:r>
      <w:r w:rsidRPr="00E60B14">
        <w:rPr>
          <w:rFonts w:cs="Calibri"/>
          <w:lang w:val="ro-RO"/>
        </w:rPr>
        <w:t>de cheltuieli menționate în tabelul de mai jos, având următoarele coduri definite în MySMIS2014:</w:t>
      </w:r>
    </w:p>
    <w:tbl>
      <w:tblPr>
        <w:tblpPr w:leftFromText="180" w:rightFromText="180" w:vertAnchor="text" w:horzAnchor="margin" w:tblpY="163"/>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3"/>
        <w:gridCol w:w="2613"/>
        <w:gridCol w:w="688"/>
        <w:gridCol w:w="4402"/>
      </w:tblGrid>
      <w:tr w:rsidR="00A1195E" w:rsidRPr="00583C2B" w14:paraId="273185F8" w14:textId="77777777" w:rsidTr="00A1195E">
        <w:trPr>
          <w:trHeight w:val="484"/>
          <w:tblHeader/>
        </w:trPr>
        <w:tc>
          <w:tcPr>
            <w:tcW w:w="2152" w:type="pct"/>
            <w:gridSpan w:val="2"/>
            <w:shd w:val="clear" w:color="auto" w:fill="BFBFBF"/>
            <w:noWrap/>
            <w:vAlign w:val="center"/>
            <w:hideMark/>
          </w:tcPr>
          <w:p w14:paraId="30045786" w14:textId="77777777" w:rsidR="00A1195E" w:rsidRPr="00583C2B" w:rsidRDefault="00A1195E" w:rsidP="00A1195E">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Categorie de cheltuieli</w:t>
            </w:r>
          </w:p>
        </w:tc>
        <w:tc>
          <w:tcPr>
            <w:tcW w:w="2848" w:type="pct"/>
            <w:gridSpan w:val="2"/>
            <w:shd w:val="clear" w:color="auto" w:fill="BFBFBF"/>
            <w:noWrap/>
            <w:vAlign w:val="center"/>
            <w:hideMark/>
          </w:tcPr>
          <w:p w14:paraId="319E766A" w14:textId="77777777" w:rsidR="00A1195E" w:rsidRPr="00583C2B" w:rsidRDefault="00A1195E" w:rsidP="00A1195E">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Subcategorie de cheltuieli</w:t>
            </w:r>
          </w:p>
        </w:tc>
      </w:tr>
      <w:tr w:rsidR="00A1195E" w:rsidRPr="00583C2B" w14:paraId="28781ED9" w14:textId="77777777" w:rsidTr="00A1195E">
        <w:trPr>
          <w:trHeight w:val="278"/>
          <w:tblHeader/>
        </w:trPr>
        <w:tc>
          <w:tcPr>
            <w:tcW w:w="690" w:type="pct"/>
            <w:shd w:val="clear" w:color="auto" w:fill="BFBFBF"/>
            <w:noWrap/>
            <w:vAlign w:val="center"/>
            <w:hideMark/>
          </w:tcPr>
          <w:p w14:paraId="31ED3D2F" w14:textId="77777777" w:rsidR="00A1195E" w:rsidRPr="00583C2B" w:rsidRDefault="00A1195E" w:rsidP="00A1195E">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Cod</w:t>
            </w:r>
          </w:p>
        </w:tc>
        <w:tc>
          <w:tcPr>
            <w:tcW w:w="1462" w:type="pct"/>
            <w:shd w:val="clear" w:color="auto" w:fill="BFBFBF"/>
            <w:noWrap/>
            <w:vAlign w:val="center"/>
            <w:hideMark/>
          </w:tcPr>
          <w:p w14:paraId="7550EF7D" w14:textId="77777777" w:rsidR="00A1195E" w:rsidRPr="00583C2B" w:rsidRDefault="00A1195E" w:rsidP="00A1195E">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Denumire</w:t>
            </w:r>
          </w:p>
        </w:tc>
        <w:tc>
          <w:tcPr>
            <w:tcW w:w="385" w:type="pct"/>
            <w:shd w:val="clear" w:color="auto" w:fill="BFBFBF"/>
            <w:noWrap/>
            <w:vAlign w:val="center"/>
            <w:hideMark/>
          </w:tcPr>
          <w:p w14:paraId="3D009030" w14:textId="77777777" w:rsidR="00A1195E" w:rsidRPr="00583C2B" w:rsidRDefault="00A1195E" w:rsidP="00A1195E">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Cod</w:t>
            </w:r>
          </w:p>
        </w:tc>
        <w:tc>
          <w:tcPr>
            <w:tcW w:w="2463" w:type="pct"/>
            <w:shd w:val="clear" w:color="auto" w:fill="BFBFBF"/>
            <w:noWrap/>
            <w:vAlign w:val="center"/>
            <w:hideMark/>
          </w:tcPr>
          <w:p w14:paraId="59A84BFD" w14:textId="77777777" w:rsidR="00A1195E" w:rsidRPr="00583C2B" w:rsidRDefault="00A1195E" w:rsidP="00A1195E">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Denumire</w:t>
            </w:r>
          </w:p>
        </w:tc>
      </w:tr>
      <w:tr w:rsidR="00A1195E" w:rsidRPr="00C017F6" w14:paraId="22C782D2" w14:textId="77777777" w:rsidTr="00317C9B">
        <w:trPr>
          <w:trHeight w:val="1190"/>
        </w:trPr>
        <w:tc>
          <w:tcPr>
            <w:tcW w:w="690" w:type="pct"/>
            <w:noWrap/>
            <w:vAlign w:val="center"/>
          </w:tcPr>
          <w:p w14:paraId="234440ED" w14:textId="5DE434AA" w:rsidR="00A1195E" w:rsidRPr="00583C2B" w:rsidRDefault="007D3293" w:rsidP="00A1195E">
            <w:pPr>
              <w:spacing w:after="0" w:line="240" w:lineRule="auto"/>
              <w:jc w:val="both"/>
              <w:rPr>
                <w:rFonts w:asciiTheme="minorHAnsi" w:hAnsiTheme="minorHAnsi" w:cstheme="minorHAnsi"/>
                <w:lang w:val="ro-RO"/>
              </w:rPr>
            </w:pPr>
            <w:r>
              <w:rPr>
                <w:rFonts w:asciiTheme="minorHAnsi" w:hAnsiTheme="minorHAnsi" w:cstheme="minorHAnsi"/>
                <w:lang w:val="ro-RO"/>
              </w:rPr>
              <w:t>79</w:t>
            </w:r>
          </w:p>
        </w:tc>
        <w:tc>
          <w:tcPr>
            <w:tcW w:w="1462" w:type="pct"/>
            <w:noWrap/>
            <w:vAlign w:val="center"/>
          </w:tcPr>
          <w:p w14:paraId="5C7767B8" w14:textId="77777777" w:rsidR="007D3293" w:rsidRPr="007D3293" w:rsidRDefault="007D3293" w:rsidP="007D3293">
            <w:pPr>
              <w:spacing w:after="0" w:line="240" w:lineRule="auto"/>
              <w:jc w:val="both"/>
              <w:rPr>
                <w:rFonts w:asciiTheme="minorHAnsi" w:hAnsiTheme="minorHAnsi" w:cstheme="minorHAnsi"/>
                <w:lang w:val="ro-RO"/>
              </w:rPr>
            </w:pPr>
            <w:r w:rsidRPr="007D3293">
              <w:rPr>
                <w:rFonts w:asciiTheme="minorHAnsi" w:hAnsiTheme="minorHAnsi" w:cstheme="minorHAnsi"/>
                <w:lang w:val="ro-RO"/>
              </w:rPr>
              <w:t>Cheltuieli cu</w:t>
            </w:r>
          </w:p>
          <w:p w14:paraId="6BD2EE15" w14:textId="77777777" w:rsidR="007D3293" w:rsidRPr="007D3293" w:rsidRDefault="007D3293" w:rsidP="007D3293">
            <w:pPr>
              <w:spacing w:after="0" w:line="240" w:lineRule="auto"/>
              <w:jc w:val="both"/>
              <w:rPr>
                <w:rFonts w:asciiTheme="minorHAnsi" w:hAnsiTheme="minorHAnsi" w:cstheme="minorHAnsi"/>
                <w:lang w:val="ro-RO"/>
              </w:rPr>
            </w:pPr>
            <w:r w:rsidRPr="007D3293">
              <w:rPr>
                <w:rFonts w:asciiTheme="minorHAnsi" w:hAnsiTheme="minorHAnsi" w:cstheme="minorHAnsi"/>
                <w:lang w:val="ro-RO"/>
              </w:rPr>
              <w:t>sprijinul pentru</w:t>
            </w:r>
          </w:p>
          <w:p w14:paraId="0C7B92A0" w14:textId="27A7D21C" w:rsidR="00A1195E" w:rsidRPr="00583C2B" w:rsidRDefault="007D3293" w:rsidP="007D3293">
            <w:pPr>
              <w:spacing w:after="0" w:line="240" w:lineRule="auto"/>
              <w:jc w:val="both"/>
              <w:rPr>
                <w:rFonts w:asciiTheme="minorHAnsi" w:hAnsiTheme="minorHAnsi" w:cstheme="minorHAnsi"/>
                <w:lang w:val="ro-RO"/>
              </w:rPr>
            </w:pPr>
            <w:r w:rsidRPr="007D3293">
              <w:rPr>
                <w:rFonts w:asciiTheme="minorHAnsi" w:hAnsiTheme="minorHAnsi" w:cstheme="minorHAnsi"/>
                <w:lang w:val="ro-RO"/>
              </w:rPr>
              <w:t>energie</w:t>
            </w:r>
          </w:p>
        </w:tc>
        <w:tc>
          <w:tcPr>
            <w:tcW w:w="385" w:type="pct"/>
            <w:noWrap/>
            <w:vAlign w:val="center"/>
          </w:tcPr>
          <w:p w14:paraId="7BB4C562" w14:textId="6C34381D" w:rsidR="00A1195E" w:rsidRPr="00583C2B" w:rsidRDefault="007D3293" w:rsidP="00A1195E">
            <w:pPr>
              <w:spacing w:after="0" w:line="240" w:lineRule="auto"/>
              <w:jc w:val="both"/>
              <w:rPr>
                <w:rFonts w:asciiTheme="minorHAnsi" w:hAnsiTheme="minorHAnsi" w:cstheme="minorHAnsi"/>
                <w:lang w:val="ro-RO"/>
              </w:rPr>
            </w:pPr>
            <w:r>
              <w:rPr>
                <w:rFonts w:asciiTheme="minorHAnsi" w:hAnsiTheme="minorHAnsi" w:cstheme="minorHAnsi"/>
                <w:lang w:val="ro-RO"/>
              </w:rPr>
              <w:t>459</w:t>
            </w:r>
          </w:p>
        </w:tc>
        <w:tc>
          <w:tcPr>
            <w:tcW w:w="2463" w:type="pct"/>
            <w:noWrap/>
            <w:vAlign w:val="center"/>
          </w:tcPr>
          <w:p w14:paraId="39BFEFCA" w14:textId="77777777" w:rsidR="007D3293" w:rsidRPr="007D3293" w:rsidRDefault="007D3293" w:rsidP="007D3293">
            <w:pPr>
              <w:autoSpaceDE w:val="0"/>
              <w:autoSpaceDN w:val="0"/>
              <w:adjustRightInd w:val="0"/>
              <w:spacing w:after="0" w:line="240" w:lineRule="auto"/>
              <w:rPr>
                <w:rFonts w:asciiTheme="minorHAnsi" w:hAnsiTheme="minorHAnsi" w:cstheme="minorHAnsi"/>
                <w:lang w:val="ro-RO"/>
              </w:rPr>
            </w:pPr>
            <w:r w:rsidRPr="007D3293">
              <w:rPr>
                <w:rFonts w:asciiTheme="minorHAnsi" w:hAnsiTheme="minorHAnsi" w:cstheme="minorHAnsi"/>
                <w:lang w:val="ro-RO"/>
              </w:rPr>
              <w:t>Cost pe gospodărie sprijinită</w:t>
            </w:r>
          </w:p>
          <w:p w14:paraId="135EFD2A" w14:textId="77777777" w:rsidR="007D3293" w:rsidRPr="007D3293" w:rsidRDefault="007D3293" w:rsidP="007D3293">
            <w:pPr>
              <w:autoSpaceDE w:val="0"/>
              <w:autoSpaceDN w:val="0"/>
              <w:adjustRightInd w:val="0"/>
              <w:spacing w:after="0" w:line="240" w:lineRule="auto"/>
              <w:rPr>
                <w:rFonts w:asciiTheme="minorHAnsi" w:hAnsiTheme="minorHAnsi" w:cstheme="minorHAnsi"/>
                <w:lang w:val="ro-RO"/>
              </w:rPr>
            </w:pPr>
            <w:r w:rsidRPr="007D3293">
              <w:rPr>
                <w:rFonts w:asciiTheme="minorHAnsi" w:hAnsiTheme="minorHAnsi" w:cstheme="minorHAnsi"/>
                <w:lang w:val="ro-RO"/>
              </w:rPr>
              <w:t>prin compensarea prețului la</w:t>
            </w:r>
          </w:p>
          <w:p w14:paraId="610548D2" w14:textId="292079CF" w:rsidR="00A1195E" w:rsidRPr="00583C2B" w:rsidRDefault="007D3293" w:rsidP="007D3293">
            <w:pPr>
              <w:spacing w:after="0" w:line="240" w:lineRule="auto"/>
              <w:jc w:val="both"/>
              <w:rPr>
                <w:rFonts w:asciiTheme="minorHAnsi" w:hAnsiTheme="minorHAnsi" w:cstheme="minorHAnsi"/>
                <w:lang w:val="ro-RO"/>
              </w:rPr>
            </w:pPr>
            <w:r w:rsidRPr="007D3293">
              <w:rPr>
                <w:rFonts w:asciiTheme="minorHAnsi" w:hAnsiTheme="minorHAnsi" w:cstheme="minorHAnsi"/>
                <w:lang w:val="ro-RO"/>
              </w:rPr>
              <w:t>energie</w:t>
            </w:r>
          </w:p>
        </w:tc>
      </w:tr>
    </w:tbl>
    <w:p w14:paraId="5AF286A8" w14:textId="283DE73E" w:rsidR="000A3AC1" w:rsidRDefault="000A3AC1" w:rsidP="000A3AC1">
      <w:pPr>
        <w:widowControl w:val="0"/>
        <w:spacing w:after="120" w:line="240" w:lineRule="auto"/>
        <w:jc w:val="both"/>
        <w:rPr>
          <w:rFonts w:eastAsia="Times New Roman" w:cs="Calibri"/>
          <w:b/>
          <w:bCs/>
          <w:color w:val="000000"/>
          <w:lang w:val="ro-RO"/>
        </w:rPr>
      </w:pPr>
    </w:p>
    <w:p w14:paraId="0DC6B98B" w14:textId="56646B28" w:rsidR="007D3293" w:rsidRPr="007D3293" w:rsidRDefault="007D3293" w:rsidP="007D3293">
      <w:pPr>
        <w:spacing w:after="120" w:line="240" w:lineRule="auto"/>
        <w:jc w:val="both"/>
        <w:rPr>
          <w:rFonts w:cs="Calibri"/>
          <w:lang w:val="ro-RO"/>
        </w:rPr>
      </w:pPr>
      <w:r w:rsidRPr="007D3293">
        <w:rPr>
          <w:rFonts w:cs="Calibri"/>
          <w:lang w:val="ro-RO"/>
        </w:rPr>
        <w:t>În cadrul acestui apel de proiecte vor fi decontate, cu evitarea dublei finanțări, cheltuielile conform</w:t>
      </w:r>
      <w:r>
        <w:rPr>
          <w:rFonts w:cs="Calibri"/>
          <w:lang w:val="ro-RO"/>
        </w:rPr>
        <w:t xml:space="preserve"> </w:t>
      </w:r>
      <w:r w:rsidRPr="007D3293">
        <w:rPr>
          <w:rFonts w:cs="Calibri"/>
          <w:lang w:val="ro-RO"/>
        </w:rPr>
        <w:t>art. 25b din Regulamentul (UE) nr. 1303/2013 al Parlamentului European și al Consiliului prin care</w:t>
      </w:r>
      <w:r>
        <w:rPr>
          <w:rFonts w:cs="Calibri"/>
          <w:lang w:val="ro-RO"/>
        </w:rPr>
        <w:t xml:space="preserve"> </w:t>
      </w:r>
      <w:r w:rsidRPr="007D3293">
        <w:rPr>
          <w:rFonts w:cs="Calibri"/>
          <w:lang w:val="ro-RO"/>
        </w:rPr>
        <w:t>statele membre sunt autorizate să utilizeze FSE cu scopul de a sprijini gospodăriile vulnerabile pentru</w:t>
      </w:r>
      <w:r>
        <w:rPr>
          <w:rFonts w:cs="Calibri"/>
          <w:lang w:val="ro-RO"/>
        </w:rPr>
        <w:t xml:space="preserve"> </w:t>
      </w:r>
      <w:r w:rsidRPr="007D3293">
        <w:rPr>
          <w:rFonts w:cs="Calibri"/>
          <w:lang w:val="ro-RO"/>
        </w:rPr>
        <w:t>a face față costurilor pentru consumul de energie.</w:t>
      </w:r>
    </w:p>
    <w:p w14:paraId="69DCFB21" w14:textId="009BBBE6" w:rsidR="007D3293" w:rsidRPr="007D3293" w:rsidRDefault="007D3293" w:rsidP="007D3293">
      <w:pPr>
        <w:spacing w:after="120" w:line="240" w:lineRule="auto"/>
        <w:jc w:val="both"/>
        <w:rPr>
          <w:rFonts w:cs="Calibri"/>
          <w:lang w:val="ro-RO"/>
        </w:rPr>
      </w:pPr>
      <w:r w:rsidRPr="007D3293">
        <w:rPr>
          <w:rFonts w:cs="Calibri"/>
          <w:lang w:val="ro-RO"/>
        </w:rPr>
        <w:t>Bugetul proiectului va fi exprimat în lei.</w:t>
      </w:r>
    </w:p>
    <w:p w14:paraId="2524C91A" w14:textId="77777777" w:rsidR="000A3B4C" w:rsidRPr="00E60B14" w:rsidRDefault="000A3B4C" w:rsidP="000A3AC1">
      <w:pPr>
        <w:widowControl w:val="0"/>
        <w:spacing w:after="120" w:line="240" w:lineRule="auto"/>
        <w:jc w:val="both"/>
        <w:rPr>
          <w:rFonts w:eastAsia="Times New Roman" w:cs="Calibri"/>
          <w:color w:val="000000"/>
          <w:lang w:val="ro-RO"/>
        </w:rPr>
      </w:pPr>
      <w:r w:rsidRPr="00E60B14">
        <w:rPr>
          <w:rFonts w:eastAsia="Times New Roman" w:cs="Calibri"/>
          <w:b/>
          <w:bCs/>
          <w:color w:val="000000"/>
          <w:lang w:val="ro-RO"/>
        </w:rPr>
        <w:t>Valoarea neeligibilă</w:t>
      </w:r>
      <w:r w:rsidRPr="00E60B14">
        <w:rPr>
          <w:rFonts w:eastAsia="Times New Roman" w:cs="Calibri"/>
          <w:color w:val="000000"/>
          <w:lang w:val="ro-RO"/>
        </w:rPr>
        <w:t xml:space="preserve"> a proiectului se compune din:</w:t>
      </w:r>
    </w:p>
    <w:p w14:paraId="0F43BDC5" w14:textId="77777777" w:rsidR="000A3B4C" w:rsidRPr="00E60B14" w:rsidRDefault="000A3B4C" w:rsidP="001F5C81">
      <w:pPr>
        <w:numPr>
          <w:ilvl w:val="0"/>
          <w:numId w:val="12"/>
        </w:numPr>
        <w:tabs>
          <w:tab w:val="left" w:pos="720"/>
        </w:tabs>
        <w:spacing w:after="120" w:line="240" w:lineRule="auto"/>
        <w:ind w:hanging="357"/>
        <w:jc w:val="both"/>
        <w:rPr>
          <w:rFonts w:eastAsia="Times New Roman" w:cs="Calibri"/>
          <w:color w:val="000000"/>
          <w:lang w:val="ro-RO"/>
        </w:rPr>
      </w:pPr>
      <w:r w:rsidRPr="00E60B14">
        <w:rPr>
          <w:rFonts w:eastAsia="Times New Roman" w:cs="Calibri"/>
          <w:color w:val="000000"/>
          <w:lang w:val="ro-RO"/>
        </w:rPr>
        <w:t>valoarea cheltuielilor neeligibile (inclusiv TVA aferentă acestora);</w:t>
      </w:r>
    </w:p>
    <w:p w14:paraId="34D3E172" w14:textId="77777777" w:rsidR="000A3B4C" w:rsidRPr="00E60B14" w:rsidRDefault="000A3B4C" w:rsidP="001F5C81">
      <w:pPr>
        <w:numPr>
          <w:ilvl w:val="0"/>
          <w:numId w:val="12"/>
        </w:numPr>
        <w:tabs>
          <w:tab w:val="left" w:pos="720"/>
        </w:tabs>
        <w:spacing w:after="120" w:line="240" w:lineRule="auto"/>
        <w:ind w:hanging="357"/>
        <w:jc w:val="both"/>
        <w:rPr>
          <w:rFonts w:eastAsia="Times New Roman" w:cs="Calibri"/>
          <w:color w:val="000000"/>
          <w:lang w:val="ro-RO"/>
        </w:rPr>
      </w:pPr>
      <w:r w:rsidRPr="00E60B14">
        <w:rPr>
          <w:rFonts w:eastAsia="Times New Roman" w:cs="Calibri"/>
          <w:color w:val="000000"/>
          <w:lang w:val="ro-RO"/>
        </w:rPr>
        <w:t>TVA aferentă cheltuielilor eligibile, pentru toate cazurile în care aceasta este deductibilă.</w:t>
      </w:r>
    </w:p>
    <w:p w14:paraId="3F7C92B4" w14:textId="77777777" w:rsidR="000A3B4C" w:rsidRPr="00E60B14" w:rsidRDefault="000A3B4C" w:rsidP="00A17F94">
      <w:pPr>
        <w:spacing w:after="120" w:line="240" w:lineRule="auto"/>
        <w:jc w:val="both"/>
        <w:rPr>
          <w:rFonts w:eastAsia="Times New Roman" w:cs="Calibri"/>
          <w:b/>
          <w:color w:val="000000"/>
          <w:lang w:val="ro-RO"/>
        </w:rPr>
      </w:pPr>
      <w:r w:rsidRPr="00E60B14">
        <w:rPr>
          <w:rFonts w:eastAsia="Times New Roman" w:cs="Calibri"/>
          <w:b/>
          <w:bCs/>
          <w:color w:val="000000"/>
          <w:lang w:val="ro-RO"/>
        </w:rPr>
        <w:t>Cheltuieli neeligibile</w:t>
      </w:r>
      <w:r w:rsidRPr="00E60B14">
        <w:rPr>
          <w:rFonts w:eastAsia="Times New Roman" w:cs="Calibri"/>
          <w:b/>
          <w:color w:val="000000"/>
          <w:lang w:val="ro-RO"/>
        </w:rPr>
        <w:t xml:space="preserve"> </w:t>
      </w:r>
    </w:p>
    <w:p w14:paraId="2914D763" w14:textId="77777777" w:rsidR="000A3B4C" w:rsidRPr="00E60B14" w:rsidRDefault="000A3B4C" w:rsidP="00A17F94">
      <w:pPr>
        <w:spacing w:after="120" w:line="240" w:lineRule="auto"/>
        <w:jc w:val="both"/>
        <w:rPr>
          <w:rFonts w:eastAsia="Times New Roman" w:cs="Calibri"/>
          <w:color w:val="000000"/>
          <w:lang w:val="ro-RO"/>
        </w:rPr>
      </w:pPr>
      <w:r w:rsidRPr="00E60B14">
        <w:rPr>
          <w:rFonts w:eastAsia="Times New Roman" w:cs="Calibri"/>
          <w:color w:val="000000"/>
          <w:lang w:val="ro-RO"/>
        </w:rPr>
        <w:t>Categoriile de cheltuieli</w:t>
      </w:r>
      <w:r w:rsidR="00EB6C4A" w:rsidRPr="00E60B14">
        <w:rPr>
          <w:rFonts w:eastAsia="Times New Roman" w:cs="Calibri"/>
          <w:color w:val="000000"/>
          <w:lang w:val="ro-RO"/>
        </w:rPr>
        <w:t xml:space="preserve"> neeligibile sunt următoarele:</w:t>
      </w:r>
    </w:p>
    <w:p w14:paraId="1F97BC32"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bCs/>
          <w:color w:val="000000"/>
          <w:lang w:val="ro-RO"/>
        </w:rPr>
        <w:t>taxa pe valoarea adăugată deductibilă și recuperabilă</w:t>
      </w:r>
      <w:r w:rsidRPr="00E60B14">
        <w:rPr>
          <w:rFonts w:eastAsia="Times New Roman" w:cs="Calibri"/>
          <w:color w:val="000000"/>
          <w:lang w:val="ro-RO"/>
        </w:rPr>
        <w:t xml:space="preserve">; </w:t>
      </w:r>
    </w:p>
    <w:p w14:paraId="1B1B8BBB"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achiziționarea de infrastructuri, terenuri și bunuri imobiliare nu este, de asemenea, eligibilă pentru o contribuție din partea FSE, conform prevederilor art. 13 alin. (4) din Regulamentul (UE) nr. 1.304/2013;</w:t>
      </w:r>
    </w:p>
    <w:p w14:paraId="0ACC35F1"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achiziţia de echipamente şi autovehicule sau mijloace de transport second-hand;</w:t>
      </w:r>
    </w:p>
    <w:p w14:paraId="573E0A15"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lastRenderedPageBreak/>
        <w:t>amenzi, penalităţi, comisioane bancare, cheltuieli de judecată şi cheltuieli de arbitraj;</w:t>
      </w:r>
    </w:p>
    <w:p w14:paraId="0215B5ED"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cheltuielile efectuate peste limitele stabilite în prezentul ghid;</w:t>
      </w:r>
    </w:p>
    <w:p w14:paraId="15F106F6"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cheltuielile efectuate în afara Uniunii Europene;</w:t>
      </w:r>
    </w:p>
    <w:p w14:paraId="5AA4D83F"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cheltuielile în natură;</w:t>
      </w:r>
    </w:p>
    <w:p w14:paraId="0108C14E"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cheltuielile cu amortizarea mijloacelor fixe;</w:t>
      </w:r>
    </w:p>
    <w:p w14:paraId="47EC8DB3" w14:textId="77777777" w:rsidR="00231EC4" w:rsidRPr="00E60B14" w:rsidRDefault="00231EC4"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cheltuieli cu servicii de consultanță pentru elabo</w:t>
      </w:r>
      <w:r w:rsidR="009F3456">
        <w:rPr>
          <w:rFonts w:eastAsia="Times New Roman" w:cs="Calibri"/>
          <w:color w:val="000000"/>
          <w:lang w:val="ro-RO"/>
        </w:rPr>
        <w:t>r</w:t>
      </w:r>
      <w:r w:rsidRPr="00E60B14">
        <w:rPr>
          <w:rFonts w:eastAsia="Times New Roman" w:cs="Calibri"/>
          <w:color w:val="000000"/>
          <w:lang w:val="ro-RO"/>
        </w:rPr>
        <w:t xml:space="preserve">area cererii de finanțare. </w:t>
      </w:r>
    </w:p>
    <w:p w14:paraId="5904E6FE" w14:textId="77777777" w:rsidR="000A3B4C" w:rsidRPr="00E60B14" w:rsidRDefault="000A3B4C" w:rsidP="00942E9C">
      <w:pPr>
        <w:pStyle w:val="Heading1"/>
        <w:spacing w:after="120"/>
        <w:jc w:val="center"/>
        <w:rPr>
          <w:rFonts w:cs="Calibri"/>
          <w:sz w:val="22"/>
          <w:szCs w:val="22"/>
          <w:lang w:val="ro-RO"/>
        </w:rPr>
      </w:pPr>
      <w:bookmarkStart w:id="109" w:name="_Toc489006362"/>
      <w:bookmarkStart w:id="110" w:name="_Toc144304018"/>
      <w:r w:rsidRPr="00E60B14">
        <w:rPr>
          <w:rFonts w:cs="Calibri"/>
          <w:sz w:val="22"/>
          <w:szCs w:val="22"/>
          <w:lang w:val="ro-RO"/>
        </w:rPr>
        <w:t>SECȚIUNEA 4: Pașii necesari accesării finanțării POCA</w:t>
      </w:r>
      <w:bookmarkEnd w:id="109"/>
      <w:bookmarkEnd w:id="110"/>
    </w:p>
    <w:p w14:paraId="2C1E70D9" w14:textId="77777777" w:rsidR="000A3B4C" w:rsidRPr="00E60B14" w:rsidRDefault="000A3B4C" w:rsidP="00A17F94">
      <w:pPr>
        <w:spacing w:after="120" w:line="240" w:lineRule="auto"/>
        <w:jc w:val="both"/>
        <w:rPr>
          <w:rFonts w:cs="Calibri"/>
          <w:lang w:val="ro-RO"/>
        </w:rPr>
      </w:pPr>
      <w:r w:rsidRPr="00E60B14">
        <w:rPr>
          <w:rFonts w:cs="Calibri"/>
          <w:lang w:val="ro-RO"/>
        </w:rPr>
        <w:t>În vederea accesării fondurilor alocate prin cererea de proiecte, proiectul trebuie să parcurgă etapele descrise în subsecțiunile de mai jos:</w:t>
      </w:r>
    </w:p>
    <w:p w14:paraId="26DBEEC1" w14:textId="77777777" w:rsidR="00F6621C" w:rsidRPr="00E60B14" w:rsidRDefault="00F6621C" w:rsidP="00044107">
      <w:pPr>
        <w:pStyle w:val="Heading2"/>
        <w:spacing w:before="0" w:after="120" w:line="240" w:lineRule="auto"/>
        <w:jc w:val="both"/>
        <w:rPr>
          <w:rFonts w:ascii="Calibri" w:eastAsia="Trebuchet MS" w:hAnsi="Calibri" w:cs="Calibri"/>
          <w:color w:val="000000"/>
          <w:sz w:val="22"/>
          <w:szCs w:val="22"/>
          <w:lang w:val="ro-RO"/>
        </w:rPr>
      </w:pPr>
      <w:bookmarkStart w:id="111" w:name="_Toc489532704"/>
      <w:bookmarkStart w:id="112" w:name="_Toc144304019"/>
      <w:r w:rsidRPr="00E60B14">
        <w:rPr>
          <w:rFonts w:ascii="Calibri" w:hAnsi="Calibri" w:cs="Calibri"/>
          <w:color w:val="auto"/>
          <w:sz w:val="22"/>
          <w:szCs w:val="22"/>
          <w:lang w:val="ro-RO"/>
        </w:rPr>
        <w:t>Subsecțiunea</w:t>
      </w:r>
      <w:r w:rsidRPr="00E60B14">
        <w:rPr>
          <w:rFonts w:ascii="Calibri" w:eastAsia="Arial" w:hAnsi="Calibri" w:cs="Calibri"/>
          <w:color w:val="000000"/>
          <w:sz w:val="22"/>
          <w:szCs w:val="22"/>
          <w:lang w:val="ro-RO"/>
        </w:rPr>
        <w:t xml:space="preserve"> 4.1: Fișa de proiect</w:t>
      </w:r>
      <w:bookmarkEnd w:id="111"/>
      <w:bookmarkEnd w:id="112"/>
      <w:r w:rsidRPr="00E60B14">
        <w:rPr>
          <w:rFonts w:ascii="Calibri" w:eastAsia="Arial" w:hAnsi="Calibri" w:cs="Calibri"/>
          <w:color w:val="000000"/>
          <w:sz w:val="22"/>
          <w:szCs w:val="22"/>
          <w:lang w:val="ro-RO"/>
        </w:rPr>
        <w:t xml:space="preserve"> </w:t>
      </w:r>
    </w:p>
    <w:p w14:paraId="5E63253F" w14:textId="77777777" w:rsidR="00F6621C" w:rsidRPr="00E60B14" w:rsidRDefault="00F6621C" w:rsidP="001F5C81">
      <w:pPr>
        <w:pStyle w:val="Normal1"/>
        <w:numPr>
          <w:ilvl w:val="0"/>
          <w:numId w:val="26"/>
        </w:numPr>
        <w:spacing w:after="120" w:line="240" w:lineRule="auto"/>
        <w:ind w:hanging="360"/>
        <w:jc w:val="both"/>
        <w:rPr>
          <w:rFonts w:eastAsia="Trebuchet MS"/>
          <w:b/>
        </w:rPr>
      </w:pPr>
      <w:r w:rsidRPr="00E60B14">
        <w:rPr>
          <w:rFonts w:eastAsia="Arial"/>
          <w:b/>
        </w:rPr>
        <w:t>PASUL 1 - DEPUNEREA FIȘEI DE PROIECT</w:t>
      </w:r>
    </w:p>
    <w:p w14:paraId="1C98D880" w14:textId="4D9E4688" w:rsidR="00F6621C" w:rsidRPr="00211234" w:rsidRDefault="00F6621C" w:rsidP="00F6621C">
      <w:pPr>
        <w:pStyle w:val="Normal1"/>
        <w:spacing w:after="120" w:line="240" w:lineRule="auto"/>
        <w:jc w:val="both"/>
        <w:rPr>
          <w:rFonts w:eastAsia="Trebuchet MS"/>
          <w:b/>
        </w:rPr>
      </w:pPr>
      <w:r w:rsidRPr="00E60B14">
        <w:rPr>
          <w:rFonts w:eastAsia="Trebuchet MS"/>
          <w:b/>
        </w:rPr>
        <w:t>Fișa de proiect</w:t>
      </w:r>
      <w:r w:rsidRPr="00E60B14">
        <w:rPr>
          <w:rFonts w:eastAsia="Trebuchet MS"/>
        </w:rPr>
        <w:t xml:space="preserve"> (</w:t>
      </w:r>
      <w:r w:rsidR="00A55A3E">
        <w:rPr>
          <w:rFonts w:eastAsia="Trebuchet MS"/>
        </w:rPr>
        <w:t>Anexa nr. I la GS</w:t>
      </w:r>
      <w:r w:rsidRPr="00E60B14">
        <w:rPr>
          <w:rFonts w:eastAsia="Trebuchet MS"/>
        </w:rPr>
        <w:t>) poate fi depusă începând cu data lansării oficiale a cererii de proiecte. Sesiunea de depunere a fișelor de proiect va rămâne deschisă până la data de</w:t>
      </w:r>
      <w:r w:rsidR="00311F55">
        <w:rPr>
          <w:rFonts w:eastAsia="Trebuchet MS"/>
        </w:rPr>
        <w:t xml:space="preserve"> </w:t>
      </w:r>
      <w:r w:rsidR="007D3293">
        <w:rPr>
          <w:rFonts w:eastAsia="Trebuchet MS"/>
          <w:b/>
        </w:rPr>
        <w:t>06.10</w:t>
      </w:r>
      <w:r w:rsidR="00311F55" w:rsidRPr="00311F55">
        <w:rPr>
          <w:rFonts w:eastAsia="Trebuchet MS"/>
          <w:b/>
        </w:rPr>
        <w:t>.2023</w:t>
      </w:r>
      <w:r w:rsidR="0041612E" w:rsidRPr="00311F55">
        <w:rPr>
          <w:rFonts w:eastAsia="Trebuchet MS"/>
          <w:b/>
        </w:rPr>
        <w:t>,</w:t>
      </w:r>
      <w:r w:rsidRPr="00311F55">
        <w:rPr>
          <w:rFonts w:eastAsia="Trebuchet MS"/>
          <w:b/>
        </w:rPr>
        <w:t xml:space="preserve"> </w:t>
      </w:r>
      <w:r w:rsidR="00280B55" w:rsidRPr="00311F55">
        <w:rPr>
          <w:rFonts w:eastAsia="Trebuchet MS"/>
          <w:b/>
        </w:rPr>
        <w:t>ora</w:t>
      </w:r>
      <w:r w:rsidR="000C22EA" w:rsidRPr="00211234">
        <w:rPr>
          <w:rFonts w:eastAsia="Trebuchet MS"/>
          <w:b/>
        </w:rPr>
        <w:t xml:space="preserve"> 23:59</w:t>
      </w:r>
      <w:r w:rsidR="00C4641A" w:rsidRPr="00211234">
        <w:rPr>
          <w:rFonts w:eastAsia="Trebuchet MS"/>
          <w:b/>
        </w:rPr>
        <w:t>.</w:t>
      </w:r>
    </w:p>
    <w:p w14:paraId="2EB66E95" w14:textId="77777777" w:rsidR="00F6621C" w:rsidRPr="00E60B14" w:rsidRDefault="00F6621C" w:rsidP="00F6621C">
      <w:pPr>
        <w:pStyle w:val="Normal1"/>
        <w:spacing w:after="120" w:line="240" w:lineRule="auto"/>
        <w:jc w:val="both"/>
        <w:rPr>
          <w:rFonts w:eastAsia="Trebuchet MS"/>
        </w:rPr>
      </w:pPr>
      <w:r w:rsidRPr="00E60B14">
        <w:rPr>
          <w:rFonts w:eastAsia="Trebuchet MS"/>
        </w:rPr>
        <w:t xml:space="preserve">Fișa de proiect </w:t>
      </w:r>
      <w:r w:rsidRPr="00E60B14">
        <w:rPr>
          <w:rFonts w:eastAsia="Trebuchet MS"/>
          <w:b/>
          <w:u w:val="single"/>
        </w:rPr>
        <w:t>se va transmite</w:t>
      </w:r>
      <w:r w:rsidR="0095404B" w:rsidRPr="00E60B14">
        <w:rPr>
          <w:rFonts w:eastAsia="Trebuchet MS"/>
          <w:b/>
          <w:u w:val="single"/>
        </w:rPr>
        <w:t xml:space="preserve"> exclusiv</w:t>
      </w:r>
      <w:r w:rsidRPr="00E60B14">
        <w:rPr>
          <w:rFonts w:eastAsia="Trebuchet MS"/>
          <w:b/>
          <w:u w:val="single"/>
        </w:rPr>
        <w:t xml:space="preserve"> în format </w:t>
      </w:r>
      <w:r w:rsidR="000C4A20" w:rsidRPr="00E60B14">
        <w:rPr>
          <w:rFonts w:eastAsia="Trebuchet MS"/>
          <w:b/>
          <w:u w:val="single"/>
        </w:rPr>
        <w:t>electronic</w:t>
      </w:r>
      <w:r w:rsidRPr="00E60B14">
        <w:rPr>
          <w:rFonts w:eastAsia="Trebuchet MS"/>
        </w:rPr>
        <w:t>, semnat</w:t>
      </w:r>
      <w:r w:rsidR="000C4A20" w:rsidRPr="00E60B14">
        <w:rPr>
          <w:rFonts w:eastAsia="Trebuchet MS"/>
        </w:rPr>
        <w:t>ă</w:t>
      </w:r>
      <w:r w:rsidRPr="00E60B14">
        <w:rPr>
          <w:rFonts w:eastAsia="Trebuchet MS"/>
        </w:rPr>
        <w:t xml:space="preserve"> de către reprezentantul legal</w:t>
      </w:r>
      <w:r w:rsidR="000C4A20" w:rsidRPr="00E60B14">
        <w:rPr>
          <w:rFonts w:eastAsia="Trebuchet MS"/>
        </w:rPr>
        <w:t xml:space="preserve"> sau un împuternicit</w:t>
      </w:r>
      <w:r w:rsidRPr="00E60B14">
        <w:rPr>
          <w:rFonts w:eastAsia="Trebuchet MS"/>
        </w:rPr>
        <w:t xml:space="preserve"> </w:t>
      </w:r>
      <w:r w:rsidR="000C4A20" w:rsidRPr="00E60B14">
        <w:rPr>
          <w:rFonts w:eastAsia="Trebuchet MS"/>
        </w:rPr>
        <w:t xml:space="preserve">la adresa de mail </w:t>
      </w:r>
      <w:bookmarkStart w:id="113" w:name="_Hlk511655566"/>
      <w:r w:rsidR="005F09ED">
        <w:rPr>
          <w:rFonts w:eastAsia="Trebuchet MS"/>
        </w:rPr>
        <w:fldChar w:fldCharType="begin"/>
      </w:r>
      <w:r w:rsidR="005F09ED">
        <w:rPr>
          <w:rFonts w:eastAsia="Trebuchet MS"/>
        </w:rPr>
        <w:instrText xml:space="preserve"> HYPERLINK "mailto:amdca.poca@mfe.gov.ro" </w:instrText>
      </w:r>
      <w:r w:rsidR="005F09ED">
        <w:rPr>
          <w:rFonts w:eastAsia="Trebuchet MS"/>
        </w:rPr>
        <w:fldChar w:fldCharType="separate"/>
      </w:r>
      <w:r w:rsidR="005F09ED" w:rsidRPr="0056260E">
        <w:rPr>
          <w:rStyle w:val="Hyperlink"/>
          <w:rFonts w:eastAsia="Trebuchet MS"/>
        </w:rPr>
        <w:t>amdca.poca@mfe.gov.ro</w:t>
      </w:r>
      <w:r w:rsidR="005F09ED">
        <w:rPr>
          <w:rFonts w:eastAsia="Trebuchet MS"/>
        </w:rPr>
        <w:fldChar w:fldCharType="end"/>
      </w:r>
      <w:r w:rsidR="005F09ED">
        <w:rPr>
          <w:rFonts w:eastAsia="Trebuchet MS"/>
        </w:rPr>
        <w:t xml:space="preserve"> </w:t>
      </w:r>
      <w:hyperlink r:id="rId14" w:history="1"/>
      <w:bookmarkEnd w:id="113"/>
      <w:r w:rsidR="000C4A20" w:rsidRPr="00E60B14">
        <w:rPr>
          <w:rFonts w:eastAsia="Trebuchet MS"/>
        </w:rPr>
        <w:t>,</w:t>
      </w:r>
      <w:r w:rsidR="00452C19" w:rsidRPr="00E60B14">
        <w:rPr>
          <w:rFonts w:eastAsia="Trebuchet MS"/>
        </w:rPr>
        <w:t xml:space="preserve"> </w:t>
      </w:r>
      <w:r w:rsidR="000C4A20" w:rsidRPr="00E60B14">
        <w:rPr>
          <w:rFonts w:eastAsia="Trebuchet MS"/>
        </w:rPr>
        <w:t>cu menționarea</w:t>
      </w:r>
      <w:r w:rsidR="008B4EFE" w:rsidRPr="00E60B14">
        <w:rPr>
          <w:rFonts w:eastAsia="Trebuchet MS"/>
        </w:rPr>
        <w:t>,</w:t>
      </w:r>
      <w:r w:rsidR="000C4A20" w:rsidRPr="00E60B14">
        <w:rPr>
          <w:rFonts w:eastAsia="Trebuchet MS"/>
        </w:rPr>
        <w:t xml:space="preserve"> </w:t>
      </w:r>
      <w:r w:rsidR="00452C19" w:rsidRPr="00E60B14">
        <w:rPr>
          <w:rFonts w:eastAsia="Trebuchet MS"/>
        </w:rPr>
        <w:t>în subiectul mesajului</w:t>
      </w:r>
      <w:r w:rsidR="008B4EFE" w:rsidRPr="00E60B14">
        <w:rPr>
          <w:rFonts w:eastAsia="Trebuchet MS"/>
        </w:rPr>
        <w:t>,</w:t>
      </w:r>
      <w:r w:rsidR="00452C19" w:rsidRPr="00E60B14">
        <w:rPr>
          <w:rFonts w:eastAsia="Trebuchet MS"/>
        </w:rPr>
        <w:t xml:space="preserve"> </w:t>
      </w:r>
      <w:r w:rsidR="000C4A20" w:rsidRPr="00E60B14">
        <w:rPr>
          <w:rFonts w:eastAsia="Trebuchet MS"/>
        </w:rPr>
        <w:t>c</w:t>
      </w:r>
      <w:r w:rsidRPr="00E60B14">
        <w:rPr>
          <w:rFonts w:eastAsia="Trebuchet MS"/>
        </w:rPr>
        <w:t>erer</w:t>
      </w:r>
      <w:r w:rsidR="00452C19" w:rsidRPr="00E60B14">
        <w:rPr>
          <w:rFonts w:eastAsia="Trebuchet MS"/>
        </w:rPr>
        <w:t>ea</w:t>
      </w:r>
      <w:r w:rsidRPr="00E60B14">
        <w:rPr>
          <w:rFonts w:eastAsia="Trebuchet MS"/>
        </w:rPr>
        <w:t xml:space="preserve"> de proiecte </w:t>
      </w:r>
      <w:r w:rsidR="009F3456" w:rsidRPr="009F3456">
        <w:rPr>
          <w:rFonts w:eastAsia="Trebuchet MS"/>
        </w:rPr>
        <w:t>POCA/</w:t>
      </w:r>
      <w:r w:rsidR="005F09ED">
        <w:rPr>
          <w:rFonts w:eastAsia="Trebuchet MS"/>
        </w:rPr>
        <w:t>1148</w:t>
      </w:r>
      <w:r w:rsidR="009F3456" w:rsidRPr="009F3456">
        <w:rPr>
          <w:rFonts w:eastAsia="Trebuchet MS"/>
        </w:rPr>
        <w:t>/</w:t>
      </w:r>
      <w:r w:rsidR="005F09ED">
        <w:rPr>
          <w:rFonts w:eastAsia="Trebuchet MS"/>
        </w:rPr>
        <w:t>4</w:t>
      </w:r>
      <w:r w:rsidR="009F3456" w:rsidRPr="009F3456">
        <w:rPr>
          <w:rFonts w:eastAsia="Trebuchet MS"/>
        </w:rPr>
        <w:t>/</w:t>
      </w:r>
      <w:r w:rsidR="00704682">
        <w:rPr>
          <w:rFonts w:eastAsia="Trebuchet MS"/>
        </w:rPr>
        <w:t>1</w:t>
      </w:r>
      <w:r w:rsidR="009F3456" w:rsidRPr="009F3456">
        <w:rPr>
          <w:rFonts w:eastAsia="Trebuchet MS"/>
        </w:rPr>
        <w:t xml:space="preserve"> (IP2</w:t>
      </w:r>
      <w:r w:rsidR="005F09ED">
        <w:rPr>
          <w:rFonts w:eastAsia="Trebuchet MS"/>
        </w:rPr>
        <w:t>8</w:t>
      </w:r>
      <w:r w:rsidR="009F3456" w:rsidRPr="009F3456">
        <w:rPr>
          <w:rFonts w:eastAsia="Trebuchet MS"/>
        </w:rPr>
        <w:t>/202</w:t>
      </w:r>
      <w:r w:rsidR="00D86F6B">
        <w:rPr>
          <w:rFonts w:eastAsia="Trebuchet MS"/>
        </w:rPr>
        <w:t>3</w:t>
      </w:r>
      <w:r w:rsidR="009F3456" w:rsidRPr="009F3456">
        <w:rPr>
          <w:rFonts w:eastAsia="Trebuchet MS"/>
        </w:rPr>
        <w:t>)</w:t>
      </w:r>
      <w:r w:rsidR="00C85A45" w:rsidRPr="00E60B14">
        <w:rPr>
          <w:rFonts w:eastAsia="Trebuchet MS"/>
        </w:rPr>
        <w:t>.</w:t>
      </w:r>
    </w:p>
    <w:p w14:paraId="27BD19EE" w14:textId="77777777" w:rsidR="00F6621C" w:rsidRPr="00E60B14" w:rsidRDefault="00F6621C" w:rsidP="001F5C81">
      <w:pPr>
        <w:pStyle w:val="Normal1"/>
        <w:numPr>
          <w:ilvl w:val="0"/>
          <w:numId w:val="26"/>
        </w:numPr>
        <w:spacing w:after="120" w:line="240" w:lineRule="auto"/>
        <w:ind w:hanging="360"/>
        <w:jc w:val="both"/>
        <w:rPr>
          <w:rFonts w:eastAsia="Trebuchet MS"/>
          <w:b/>
          <w:i/>
          <w:color w:val="00B050"/>
        </w:rPr>
      </w:pPr>
      <w:r w:rsidRPr="00E60B14">
        <w:rPr>
          <w:rFonts w:eastAsia="Arial"/>
          <w:b/>
        </w:rPr>
        <w:t xml:space="preserve">PASUL 2 – ANALIZA ȘI APROBAREA FIȘEI DE PROIECT </w:t>
      </w:r>
    </w:p>
    <w:p w14:paraId="1C988419" w14:textId="77777777" w:rsidR="00F6621C" w:rsidRPr="00E60B14" w:rsidRDefault="00F6621C" w:rsidP="00F6621C">
      <w:pPr>
        <w:pStyle w:val="Normal1"/>
        <w:spacing w:after="120" w:line="240" w:lineRule="auto"/>
        <w:jc w:val="both"/>
        <w:rPr>
          <w:rFonts w:eastAsia="Trebuchet MS"/>
        </w:rPr>
      </w:pPr>
      <w:r w:rsidRPr="00E60B14">
        <w:rPr>
          <w:rFonts w:eastAsia="Trebuchet MS"/>
        </w:rPr>
        <w:t>Fișa de proiect va fi supusă analizei privind încadrarea acesteia în prioritățile POCA și în regulile stabilite de acest document.</w:t>
      </w:r>
    </w:p>
    <w:p w14:paraId="2210753F" w14:textId="77777777" w:rsidR="00F6621C" w:rsidRPr="00E60B14" w:rsidRDefault="00F6621C" w:rsidP="00F6621C">
      <w:pPr>
        <w:pStyle w:val="Normal1"/>
        <w:spacing w:after="120" w:line="240" w:lineRule="auto"/>
        <w:jc w:val="both"/>
        <w:rPr>
          <w:rFonts w:eastAsia="Trebuchet MS"/>
        </w:rPr>
      </w:pPr>
      <w:r w:rsidRPr="00E60B14">
        <w:rPr>
          <w:rFonts w:eastAsia="Trebuchet MS"/>
        </w:rPr>
        <w:t>În acest sens vor fi analizate următoarele aspecte:</w:t>
      </w:r>
    </w:p>
    <w:p w14:paraId="6C6EB445" w14:textId="77777777" w:rsidR="009E3BCD"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legătura clară și contribuția la realizarea obiectivelor specifice, rezultatelor și a indicatorilor POCA, aferente prezentului Ghid;</w:t>
      </w:r>
    </w:p>
    <w:p w14:paraId="6E06B8B8" w14:textId="77777777" w:rsidR="009E3BCD" w:rsidRPr="00E60B14" w:rsidRDefault="00866A84" w:rsidP="001F5C81">
      <w:pPr>
        <w:pStyle w:val="Normal1"/>
        <w:numPr>
          <w:ilvl w:val="0"/>
          <w:numId w:val="27"/>
        </w:numPr>
        <w:spacing w:after="0" w:line="240" w:lineRule="auto"/>
        <w:ind w:left="357" w:hanging="357"/>
        <w:jc w:val="both"/>
        <w:rPr>
          <w:rFonts w:eastAsia="Trebuchet MS"/>
        </w:rPr>
      </w:pPr>
      <w:r w:rsidRPr="00E60B14">
        <w:rPr>
          <w:rFonts w:asciiTheme="minorHAnsi" w:eastAsia="Trebuchet MS" w:hAnsiTheme="minorHAnsi" w:cs="Trebuchet MS"/>
        </w:rPr>
        <w:t xml:space="preserve">legătura clară cu obiectivele </w:t>
      </w:r>
      <w:r w:rsidRPr="00E60B14">
        <w:rPr>
          <w:rFonts w:asciiTheme="minorHAnsi" w:hAnsiTheme="minorHAnsi"/>
        </w:rPr>
        <w:t xml:space="preserve">generale, specifice și măsurile </w:t>
      </w:r>
      <w:r w:rsidR="00D106FD" w:rsidRPr="00E60B14">
        <w:rPr>
          <w:rFonts w:asciiTheme="minorHAnsi" w:hAnsiTheme="minorHAnsi"/>
        </w:rPr>
        <w:t>din</w:t>
      </w:r>
      <w:r w:rsidR="001F5C81" w:rsidRPr="00E60B14">
        <w:rPr>
          <w:rFonts w:asciiTheme="minorHAnsi" w:hAnsiTheme="minorHAnsi"/>
        </w:rPr>
        <w:t xml:space="preserve"> documentele strategice incidente domeniului</w:t>
      </w:r>
      <w:r w:rsidR="009E3BCD" w:rsidRPr="00E60B14">
        <w:rPr>
          <w:rFonts w:eastAsia="Trebuchet MS"/>
        </w:rPr>
        <w:t>;</w:t>
      </w:r>
    </w:p>
    <w:p w14:paraId="12E95C37" w14:textId="77777777" w:rsidR="009E3BCD"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beneficiarul este instituție publică, ce are competențe/atribuții și obligații ce derivă din acte normative sau alte documente strategice de a reglementa, coordona, monitoriza și implementa proiectul propus;</w:t>
      </w:r>
    </w:p>
    <w:p w14:paraId="1D8356B7" w14:textId="77777777" w:rsidR="009E3BCD"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legătura clară între grupul țintă, schimbarea propusă și modalitate de implementare a ideii de proiect;</w:t>
      </w:r>
    </w:p>
    <w:p w14:paraId="52A26ED0" w14:textId="77777777" w:rsidR="009E3BCD"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respectarea formatului fișei de proiect și a cerințelor menționate în aceasta;</w:t>
      </w:r>
    </w:p>
    <w:p w14:paraId="3C821494" w14:textId="77777777" w:rsidR="00F6621C"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tipul de intervenție/proiectul propus nu ar putea face obiectul mecanismului competitiv.</w:t>
      </w:r>
    </w:p>
    <w:p w14:paraId="655C44A2" w14:textId="77777777" w:rsidR="00F6621C" w:rsidRPr="00E60B14" w:rsidRDefault="00F6621C" w:rsidP="00F6621C">
      <w:pPr>
        <w:pStyle w:val="Normal1"/>
        <w:spacing w:after="120" w:line="240" w:lineRule="auto"/>
        <w:jc w:val="both"/>
        <w:rPr>
          <w:rFonts w:eastAsia="Trebuchet MS"/>
        </w:rPr>
      </w:pPr>
      <w:r w:rsidRPr="00E60B14">
        <w:rPr>
          <w:rFonts w:eastAsia="Trebuchet MS"/>
        </w:rPr>
        <w:t>Recomandăm completarea fișei de proiect după o analiză corespunzătoare a documentelor programatice și a actelor normative menționate la secțiunea 2.3, a cerințelor specifice privind cererea de proiecte (secțiunea 3), precum și după analiza detaliată a problemei/problemelor enunțate și după consultarea cu factorii interesați. </w:t>
      </w:r>
    </w:p>
    <w:p w14:paraId="1FC1F703" w14:textId="77777777" w:rsidR="00F6621C" w:rsidRPr="00E60B14" w:rsidRDefault="00F6621C" w:rsidP="00F6621C">
      <w:pPr>
        <w:pStyle w:val="Normal1"/>
        <w:spacing w:after="120" w:line="240" w:lineRule="auto"/>
        <w:jc w:val="both"/>
        <w:rPr>
          <w:rFonts w:eastAsia="Trebuchet MS"/>
        </w:rPr>
      </w:pPr>
      <w:r w:rsidRPr="00E60B14">
        <w:rPr>
          <w:rFonts w:eastAsia="Trebuchet MS"/>
        </w:rPr>
        <w:t>În cazul în care</w:t>
      </w:r>
      <w:r w:rsidR="003E7F35" w:rsidRPr="00E60B14">
        <w:rPr>
          <w:rFonts w:eastAsia="Trebuchet MS"/>
        </w:rPr>
        <w:t>,</w:t>
      </w:r>
      <w:r w:rsidRPr="00E60B14">
        <w:rPr>
          <w:rFonts w:eastAsia="Trebuchet MS"/>
        </w:rPr>
        <w:t xml:space="preserve"> în procesul de analiză a fișei de proiect sunt necesare informații suplimentare sau dacă informațiile deja furnizate în diferitele secțiuni ale acesteia nu sunt corelate, AM POCA poate solicita retransmiterea documentului. În cazul în care solicitantul nu este de acord cu modificările propuse și în lipsa unei justificări fundamentate, fișa de proiect este respinsă. </w:t>
      </w:r>
    </w:p>
    <w:p w14:paraId="6F2DE0BD" w14:textId="36322313" w:rsidR="00F6621C" w:rsidRPr="00E60B14" w:rsidRDefault="00F6621C" w:rsidP="00F6621C">
      <w:pPr>
        <w:pStyle w:val="Normal1"/>
        <w:spacing w:after="120" w:line="240" w:lineRule="auto"/>
        <w:jc w:val="both"/>
        <w:rPr>
          <w:rFonts w:eastAsia="Trebuchet MS"/>
          <w:b/>
        </w:rPr>
      </w:pPr>
      <w:r w:rsidRPr="00E60B14">
        <w:rPr>
          <w:rFonts w:eastAsia="Trebuchet MS"/>
          <w:b/>
        </w:rPr>
        <w:t xml:space="preserve">Bugetul estimat </w:t>
      </w:r>
      <w:r w:rsidR="00D106FD" w:rsidRPr="00E60B14">
        <w:rPr>
          <w:rFonts w:eastAsia="Trebuchet MS"/>
          <w:b/>
        </w:rPr>
        <w:t xml:space="preserve">eligibil </w:t>
      </w:r>
      <w:r w:rsidRPr="00E60B14">
        <w:rPr>
          <w:rFonts w:eastAsia="Trebuchet MS"/>
          <w:b/>
        </w:rPr>
        <w:t>al proiectului, rezultatele și indicatorii de program la care contribuie proiectul, incluse în fișa de proiect aprobată,</w:t>
      </w:r>
      <w:r w:rsidR="0074392E">
        <w:rPr>
          <w:rFonts w:eastAsia="Trebuchet MS"/>
          <w:b/>
        </w:rPr>
        <w:t xml:space="preserve"> ( Anexa nr.</w:t>
      </w:r>
      <w:r w:rsidR="007D3293">
        <w:rPr>
          <w:rFonts w:eastAsia="Trebuchet MS"/>
          <w:b/>
        </w:rPr>
        <w:t xml:space="preserve"> </w:t>
      </w:r>
      <w:r w:rsidR="00A55A3E">
        <w:rPr>
          <w:rFonts w:eastAsia="Trebuchet MS"/>
          <w:b/>
        </w:rPr>
        <w:t>I</w:t>
      </w:r>
      <w:r w:rsidR="0074392E">
        <w:rPr>
          <w:rFonts w:eastAsia="Trebuchet MS"/>
          <w:b/>
        </w:rPr>
        <w:t xml:space="preserve"> la GS) </w:t>
      </w:r>
      <w:r w:rsidRPr="00E60B14">
        <w:rPr>
          <w:rFonts w:eastAsia="Trebuchet MS"/>
          <w:b/>
        </w:rPr>
        <w:t xml:space="preserve"> constituie condiții de eligibilitate a cererii de finanțare.</w:t>
      </w:r>
    </w:p>
    <w:p w14:paraId="4E13AAC5" w14:textId="77777777" w:rsidR="00F6621C" w:rsidRPr="00E60B14" w:rsidRDefault="00F6621C" w:rsidP="00F6621C">
      <w:pPr>
        <w:pStyle w:val="Normal1"/>
        <w:spacing w:after="120" w:line="240" w:lineRule="auto"/>
        <w:jc w:val="both"/>
        <w:rPr>
          <w:rFonts w:eastAsia="Trebuchet MS"/>
        </w:rPr>
      </w:pPr>
      <w:r w:rsidRPr="00E60B14">
        <w:rPr>
          <w:rFonts w:eastAsia="Trebuchet MS"/>
        </w:rPr>
        <w:t xml:space="preserve">Mai multe detalii regăsiți în </w:t>
      </w:r>
      <w:r w:rsidRPr="00E60B14">
        <w:rPr>
          <w:rFonts w:eastAsia="Trebuchet MS"/>
          <w:i/>
        </w:rPr>
        <w:t>Lista de criterii pentru verificarea conformității administrative și a eligibilității</w:t>
      </w:r>
      <w:r w:rsidRPr="00E60B14">
        <w:rPr>
          <w:rFonts w:eastAsia="Trebuchet MS"/>
        </w:rPr>
        <w:t>.</w:t>
      </w:r>
    </w:p>
    <w:p w14:paraId="638B27FF" w14:textId="77777777" w:rsidR="00F6621C" w:rsidRPr="00E60B14" w:rsidRDefault="00F6621C" w:rsidP="001F5C81">
      <w:pPr>
        <w:pStyle w:val="Normal1"/>
        <w:numPr>
          <w:ilvl w:val="0"/>
          <w:numId w:val="26"/>
        </w:numPr>
        <w:spacing w:after="120" w:line="240" w:lineRule="auto"/>
        <w:ind w:hanging="360"/>
        <w:jc w:val="both"/>
        <w:rPr>
          <w:rFonts w:eastAsia="Trebuchet MS"/>
          <w:b/>
          <w:i/>
          <w:color w:val="00B050"/>
        </w:rPr>
      </w:pPr>
      <w:r w:rsidRPr="00E60B14">
        <w:rPr>
          <w:rFonts w:eastAsia="Arial"/>
          <w:b/>
        </w:rPr>
        <w:t xml:space="preserve">PASUL 3 - DEZVOLTAREA CERERII DE FINANȚARE </w:t>
      </w:r>
    </w:p>
    <w:p w14:paraId="6C8A5912" w14:textId="43453303" w:rsidR="00F6621C" w:rsidRPr="00E60B14" w:rsidRDefault="00F6621C" w:rsidP="00F6621C">
      <w:pPr>
        <w:pStyle w:val="Normal1"/>
        <w:spacing w:after="120" w:line="240" w:lineRule="auto"/>
        <w:jc w:val="both"/>
        <w:rPr>
          <w:rFonts w:eastAsia="Trebuchet MS"/>
        </w:rPr>
      </w:pPr>
      <w:r w:rsidRPr="00E6544F">
        <w:rPr>
          <w:rFonts w:eastAsia="Trebuchet MS"/>
        </w:rPr>
        <w:t xml:space="preserve">AM POCA va oferi informații punctuale privind completarea cererii de finanțare, pentru o perioadă de </w:t>
      </w:r>
      <w:r w:rsidRPr="00E6544F">
        <w:rPr>
          <w:rFonts w:eastAsia="Trebuchet MS"/>
          <w:b/>
        </w:rPr>
        <w:t xml:space="preserve">maxim </w:t>
      </w:r>
      <w:r w:rsidR="00B77C03" w:rsidRPr="00E6544F">
        <w:rPr>
          <w:rFonts w:eastAsia="Trebuchet MS"/>
          <w:b/>
        </w:rPr>
        <w:t>2 săptămâni</w:t>
      </w:r>
      <w:r w:rsidRPr="00B77C03">
        <w:rPr>
          <w:rFonts w:eastAsia="Trebuchet MS"/>
        </w:rPr>
        <w:t>,</w:t>
      </w:r>
      <w:r w:rsidRPr="00E60B14">
        <w:rPr>
          <w:rFonts w:eastAsia="Trebuchet MS"/>
        </w:rPr>
        <w:t xml:space="preserve"> </w:t>
      </w:r>
      <w:r w:rsidR="0070423B">
        <w:rPr>
          <w:rFonts w:eastAsia="Trebuchet MS"/>
        </w:rPr>
        <w:t>de la data aprob</w:t>
      </w:r>
      <w:r w:rsidR="00195FAB">
        <w:rPr>
          <w:rFonts w:eastAsia="Trebuchet MS"/>
        </w:rPr>
        <w:t>ă</w:t>
      </w:r>
      <w:r w:rsidR="0070423B">
        <w:rPr>
          <w:rFonts w:eastAsia="Trebuchet MS"/>
        </w:rPr>
        <w:t>rii fi</w:t>
      </w:r>
      <w:r w:rsidR="00195FAB">
        <w:rPr>
          <w:rFonts w:eastAsia="Trebuchet MS"/>
        </w:rPr>
        <w:t>ș</w:t>
      </w:r>
      <w:r w:rsidR="0070423B">
        <w:rPr>
          <w:rFonts w:eastAsia="Trebuchet MS"/>
        </w:rPr>
        <w:t xml:space="preserve">ei de proiect, </w:t>
      </w:r>
      <w:r w:rsidRPr="00E60B14">
        <w:rPr>
          <w:rFonts w:eastAsia="Trebuchet MS"/>
        </w:rPr>
        <w:t xml:space="preserve">această etapă realizându-se numai la solicitarea </w:t>
      </w:r>
      <w:r w:rsidRPr="00E60B14">
        <w:rPr>
          <w:rFonts w:eastAsia="Trebuchet MS"/>
        </w:rPr>
        <w:lastRenderedPageBreak/>
        <w:t>potențialului beneficiar.</w:t>
      </w:r>
    </w:p>
    <w:tbl>
      <w:tblPr>
        <w:tblW w:w="960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ayout w:type="fixed"/>
        <w:tblLook w:val="0400" w:firstRow="0" w:lastRow="0" w:firstColumn="0" w:lastColumn="0" w:noHBand="0" w:noVBand="1"/>
      </w:tblPr>
      <w:tblGrid>
        <w:gridCol w:w="9608"/>
      </w:tblGrid>
      <w:tr w:rsidR="00F6621C" w:rsidRPr="00C017F6" w14:paraId="47A854F2" w14:textId="77777777" w:rsidTr="00846E5B">
        <w:tc>
          <w:tcPr>
            <w:tcW w:w="9608" w:type="dxa"/>
            <w:shd w:val="clear" w:color="auto" w:fill="D0CECE"/>
          </w:tcPr>
          <w:p w14:paraId="1287F5E9" w14:textId="77777777" w:rsidR="00F6621C" w:rsidRPr="00E60B14" w:rsidRDefault="00F6621C" w:rsidP="006C466F">
            <w:pPr>
              <w:pStyle w:val="Normal1"/>
              <w:spacing w:after="120" w:line="240" w:lineRule="auto"/>
              <w:jc w:val="both"/>
              <w:rPr>
                <w:rFonts w:eastAsia="Trebuchet MS"/>
                <w:b/>
              </w:rPr>
            </w:pPr>
            <w:r w:rsidRPr="00E60B14">
              <w:rPr>
                <w:rFonts w:eastAsia="Arial"/>
                <w:b/>
              </w:rPr>
              <w:t>ATENȚIE!</w:t>
            </w:r>
          </w:p>
          <w:p w14:paraId="04F1B48E" w14:textId="77777777" w:rsidR="00F6621C" w:rsidRPr="00E60B14" w:rsidRDefault="00F6621C" w:rsidP="006C466F">
            <w:pPr>
              <w:pStyle w:val="Normal1"/>
              <w:spacing w:after="120" w:line="240" w:lineRule="auto"/>
              <w:jc w:val="both"/>
              <w:rPr>
                <w:rFonts w:eastAsia="Trebuchet MS"/>
              </w:rPr>
            </w:pPr>
            <w:r w:rsidRPr="00E60B14">
              <w:rPr>
                <w:rFonts w:eastAsia="Trebuchet MS"/>
                <w:b/>
              </w:rPr>
              <w:t>Sprijinul acordat de Autoritatea de management în această etapă nu garantează obținerea finanțării!</w:t>
            </w:r>
          </w:p>
        </w:tc>
      </w:tr>
    </w:tbl>
    <w:p w14:paraId="1FCFABF2" w14:textId="77777777" w:rsidR="001251D5" w:rsidRPr="00E60B14" w:rsidRDefault="001251D5" w:rsidP="00A17F94">
      <w:pPr>
        <w:spacing w:after="120" w:line="240" w:lineRule="auto"/>
        <w:jc w:val="both"/>
        <w:rPr>
          <w:rFonts w:cs="Calibri"/>
          <w:lang w:val="ro-RO"/>
        </w:rPr>
      </w:pPr>
    </w:p>
    <w:p w14:paraId="7D042932" w14:textId="77777777" w:rsidR="000A3B4C" w:rsidRPr="00E60B14" w:rsidRDefault="000A3B4C" w:rsidP="000A3AC1">
      <w:pPr>
        <w:pStyle w:val="Heading2"/>
        <w:keepNext w:val="0"/>
        <w:keepLines w:val="0"/>
        <w:pageBreakBefore/>
        <w:widowControl w:val="0"/>
        <w:spacing w:before="0" w:after="120" w:line="240" w:lineRule="auto"/>
        <w:jc w:val="both"/>
        <w:rPr>
          <w:rFonts w:ascii="Calibri" w:hAnsi="Calibri" w:cs="Calibri"/>
          <w:color w:val="auto"/>
          <w:sz w:val="22"/>
          <w:szCs w:val="22"/>
          <w:lang w:val="ro-RO"/>
        </w:rPr>
      </w:pPr>
      <w:bookmarkStart w:id="114" w:name="_Toc489006363"/>
      <w:bookmarkStart w:id="115" w:name="_Toc144304020"/>
      <w:r w:rsidRPr="00E60B14">
        <w:rPr>
          <w:rFonts w:ascii="Calibri" w:hAnsi="Calibri" w:cs="Calibri"/>
          <w:color w:val="auto"/>
          <w:sz w:val="22"/>
          <w:szCs w:val="22"/>
          <w:lang w:val="ro-RO"/>
        </w:rPr>
        <w:lastRenderedPageBreak/>
        <w:t>Subsecțiunea 4.</w:t>
      </w:r>
      <w:r w:rsidR="00BC3DA2" w:rsidRPr="00E60B14">
        <w:rPr>
          <w:rFonts w:ascii="Calibri" w:hAnsi="Calibri" w:cs="Calibri"/>
          <w:color w:val="auto"/>
          <w:sz w:val="22"/>
          <w:szCs w:val="22"/>
          <w:lang w:val="ro-RO"/>
        </w:rPr>
        <w:t>2</w:t>
      </w:r>
      <w:r w:rsidRPr="00E60B14">
        <w:rPr>
          <w:rFonts w:ascii="Calibri" w:hAnsi="Calibri" w:cs="Calibri"/>
          <w:color w:val="auto"/>
          <w:sz w:val="22"/>
          <w:szCs w:val="22"/>
          <w:lang w:val="ro-RO"/>
        </w:rPr>
        <w:t>: Cererea de finanțare</w:t>
      </w:r>
      <w:bookmarkEnd w:id="114"/>
      <w:bookmarkEnd w:id="115"/>
      <w:r w:rsidRPr="00E60B14">
        <w:rPr>
          <w:rFonts w:ascii="Calibri" w:hAnsi="Calibri" w:cs="Calibri"/>
          <w:color w:val="auto"/>
          <w:sz w:val="22"/>
          <w:szCs w:val="22"/>
          <w:lang w:val="ro-RO"/>
        </w:rPr>
        <w:t xml:space="preserve"> </w:t>
      </w:r>
    </w:p>
    <w:p w14:paraId="23AD4B8B" w14:textId="77777777" w:rsidR="000A3B4C" w:rsidRPr="00E60B14" w:rsidRDefault="000A3B4C" w:rsidP="00A17F94">
      <w:pPr>
        <w:spacing w:after="120" w:line="240" w:lineRule="auto"/>
        <w:jc w:val="both"/>
        <w:rPr>
          <w:rFonts w:eastAsia="Times New Roman" w:cs="Calibri"/>
          <w:lang w:val="ro-RO"/>
        </w:rPr>
      </w:pPr>
      <w:r w:rsidRPr="00E60B14">
        <w:rPr>
          <w:rFonts w:eastAsia="Times New Roman" w:cs="Calibri"/>
          <w:b/>
          <w:lang w:val="ro-RO"/>
        </w:rPr>
        <w:t>PASUL 1 -</w:t>
      </w:r>
      <w:r w:rsidRPr="00E60B14">
        <w:rPr>
          <w:rFonts w:eastAsia="Times New Roman" w:cs="Calibri"/>
          <w:lang w:val="ro-RO"/>
        </w:rPr>
        <w:t xml:space="preserve"> TRANSMITEREA CERERII DE FINANȚARE</w:t>
      </w:r>
    </w:p>
    <w:p w14:paraId="4A37C805" w14:textId="4EB028B3" w:rsidR="000A3B4C" w:rsidRPr="00211234" w:rsidRDefault="000A3B4C" w:rsidP="00A17F94">
      <w:pPr>
        <w:spacing w:after="120" w:line="240" w:lineRule="auto"/>
        <w:jc w:val="both"/>
        <w:rPr>
          <w:rFonts w:cs="Calibri"/>
          <w:b/>
          <w:lang w:val="ro-RO"/>
        </w:rPr>
      </w:pPr>
      <w:r w:rsidRPr="00E60B14">
        <w:rPr>
          <w:rFonts w:cs="Calibri"/>
          <w:lang w:val="ro-RO"/>
        </w:rPr>
        <w:t>Cererea de finanțare se va depune</w:t>
      </w:r>
      <w:r w:rsidR="00930B77" w:rsidRPr="00E60B14">
        <w:rPr>
          <w:rFonts w:cs="Calibri"/>
          <w:lang w:val="ro-RO"/>
        </w:rPr>
        <w:t>,</w:t>
      </w:r>
      <w:r w:rsidRPr="00E60B14">
        <w:rPr>
          <w:rFonts w:cs="Calibri"/>
          <w:lang w:val="ro-RO"/>
        </w:rPr>
        <w:t xml:space="preserve"> exclusiv prin aplicația MySMIS2014</w:t>
      </w:r>
      <w:r w:rsidR="00930B77" w:rsidRPr="00E60B14">
        <w:rPr>
          <w:rFonts w:cs="Calibri"/>
          <w:lang w:val="ro-RO"/>
        </w:rPr>
        <w:t>,</w:t>
      </w:r>
      <w:r w:rsidRPr="00E60B14">
        <w:rPr>
          <w:rFonts w:cs="Calibri"/>
          <w:lang w:val="ro-RO"/>
        </w:rPr>
        <w:t xml:space="preserve"> până la data </w:t>
      </w:r>
      <w:r w:rsidR="00D13E2E" w:rsidRPr="00E60B14">
        <w:rPr>
          <w:rFonts w:cs="Calibri"/>
          <w:lang w:val="ro-RO"/>
        </w:rPr>
        <w:t>de</w:t>
      </w:r>
      <w:r w:rsidR="007D3293">
        <w:rPr>
          <w:rFonts w:cs="Calibri"/>
          <w:lang w:val="ro-RO"/>
        </w:rPr>
        <w:t xml:space="preserve"> </w:t>
      </w:r>
      <w:r w:rsidR="00ED6A4C">
        <w:rPr>
          <w:rFonts w:cs="Calibri"/>
          <w:b/>
          <w:lang w:val="ro-RO"/>
        </w:rPr>
        <w:t>1</w:t>
      </w:r>
      <w:r w:rsidR="007D3293">
        <w:rPr>
          <w:rFonts w:cs="Calibri"/>
          <w:b/>
          <w:lang w:val="ro-RO"/>
        </w:rPr>
        <w:t>8</w:t>
      </w:r>
      <w:r w:rsidR="00311F55" w:rsidRPr="00311F55">
        <w:rPr>
          <w:rFonts w:cs="Calibri"/>
          <w:b/>
          <w:lang w:val="ro-RO"/>
        </w:rPr>
        <w:t>.</w:t>
      </w:r>
      <w:r w:rsidR="00ED6A4C">
        <w:rPr>
          <w:rFonts w:cs="Calibri"/>
          <w:b/>
          <w:lang w:val="ro-RO"/>
        </w:rPr>
        <w:t>10.</w:t>
      </w:r>
      <w:r w:rsidR="00311F55" w:rsidRPr="00311F55">
        <w:rPr>
          <w:rFonts w:cs="Calibri"/>
          <w:b/>
          <w:lang w:val="ro-RO"/>
        </w:rPr>
        <w:t>2023</w:t>
      </w:r>
      <w:r w:rsidR="0084268C" w:rsidRPr="00311F55">
        <w:rPr>
          <w:rFonts w:cs="Calibri"/>
          <w:b/>
          <w:lang w:val="ro-RO"/>
        </w:rPr>
        <w:t>,</w:t>
      </w:r>
      <w:r w:rsidR="00D13E2E" w:rsidRPr="00211234">
        <w:rPr>
          <w:rFonts w:cs="Calibri"/>
          <w:b/>
          <w:lang w:val="ro-RO"/>
        </w:rPr>
        <w:t xml:space="preserve"> </w:t>
      </w:r>
      <w:r w:rsidRPr="00211234">
        <w:rPr>
          <w:rFonts w:cs="Calibri"/>
          <w:b/>
          <w:lang w:val="ro-RO"/>
        </w:rPr>
        <w:t>ora</w:t>
      </w:r>
      <w:r w:rsidR="00DB16EC" w:rsidRPr="00211234">
        <w:rPr>
          <w:rFonts w:cs="Calibri"/>
          <w:b/>
          <w:lang w:val="ro-RO"/>
        </w:rPr>
        <w:t xml:space="preserve">  </w:t>
      </w:r>
      <w:r w:rsidR="00D13E2E" w:rsidRPr="00211234">
        <w:rPr>
          <w:rFonts w:cs="Calibri"/>
          <w:b/>
          <w:lang w:val="ro-RO"/>
        </w:rPr>
        <w:t>23:59</w:t>
      </w:r>
      <w:r w:rsidR="00032B3D" w:rsidRPr="00211234">
        <w:rPr>
          <w:rFonts w:cs="Calibri"/>
          <w:b/>
          <w:lang w:val="ro-RO"/>
        </w:rPr>
        <w:t>.</w:t>
      </w:r>
    </w:p>
    <w:p w14:paraId="59014E51" w14:textId="77777777" w:rsidR="0013717A" w:rsidRPr="00E60B14" w:rsidRDefault="00F076A7" w:rsidP="00A17F94">
      <w:pPr>
        <w:spacing w:after="120" w:line="240" w:lineRule="auto"/>
        <w:jc w:val="both"/>
        <w:rPr>
          <w:rFonts w:eastAsia="Times New Roman" w:cs="Calibri"/>
          <w:color w:val="000000"/>
          <w:lang w:val="ro-RO"/>
        </w:rPr>
      </w:pPr>
      <w:r w:rsidRPr="00E60B14">
        <w:rPr>
          <w:rFonts w:eastAsia="Times New Roman" w:cs="Calibri"/>
          <w:color w:val="000000"/>
          <w:lang w:val="ro-RO"/>
        </w:rPr>
        <w:t xml:space="preserve">Este responsabilitatea solicitantului să transmită cererea de finanţare în termenul stabilit </w:t>
      </w:r>
      <w:r w:rsidR="00E35C49" w:rsidRPr="00E60B14">
        <w:rPr>
          <w:rFonts w:eastAsia="Times New Roman" w:cs="Calibri"/>
          <w:color w:val="000000"/>
          <w:lang w:val="ro-RO"/>
        </w:rPr>
        <w:t>de autoritatea de management</w:t>
      </w:r>
      <w:r w:rsidRPr="00E60B14">
        <w:rPr>
          <w:rFonts w:eastAsia="Times New Roman" w:cs="Calibri"/>
          <w:color w:val="000000"/>
          <w:lang w:val="ro-RO"/>
        </w:rPr>
        <w:t>.</w:t>
      </w:r>
    </w:p>
    <w:p w14:paraId="222665D9" w14:textId="77777777" w:rsidR="000A3B4C" w:rsidRPr="00E60B14" w:rsidRDefault="000A3B4C" w:rsidP="00A17F94">
      <w:pPr>
        <w:spacing w:after="120" w:line="240" w:lineRule="auto"/>
        <w:jc w:val="both"/>
        <w:rPr>
          <w:rFonts w:cs="Calibri"/>
          <w:bCs/>
          <w:lang w:val="ro-RO"/>
        </w:rPr>
      </w:pPr>
      <w:r w:rsidRPr="00E60B14">
        <w:rPr>
          <w:rFonts w:cs="Calibri"/>
          <w:bCs/>
          <w:lang w:val="ro-RO"/>
        </w:rPr>
        <w:t xml:space="preserve">După finalizarea completării și încărcarea în sistem a tuturor anexelor și documentelor suport solicitate, reprezentantul legal/persoana împuternicită va aplica semnătura electronică și va transmite, prin intermediul sistemului informatic cererea de finanțare către AM POCA. </w:t>
      </w:r>
    </w:p>
    <w:p w14:paraId="361E094E" w14:textId="77777777" w:rsidR="000A3B4C" w:rsidRPr="00E60B14" w:rsidRDefault="000A3B4C" w:rsidP="00A17F94">
      <w:pPr>
        <w:pStyle w:val="ListParagraph"/>
        <w:spacing w:after="120" w:line="240" w:lineRule="auto"/>
        <w:ind w:left="0"/>
        <w:contextualSpacing w:val="0"/>
        <w:jc w:val="both"/>
        <w:rPr>
          <w:rFonts w:eastAsia="Times New Roman" w:cs="Calibri"/>
          <w:b/>
          <w:sz w:val="22"/>
          <w:szCs w:val="22"/>
          <w:lang w:val="ro-RO"/>
        </w:rPr>
      </w:pPr>
      <w:r w:rsidRPr="00E60B14">
        <w:rPr>
          <w:rFonts w:cs="Calibri"/>
          <w:bCs/>
          <w:sz w:val="22"/>
          <w:szCs w:val="22"/>
          <w:lang w:val="ro-RO"/>
        </w:rPr>
        <w:t xml:space="preserve">Instrucțiuni cu privire la introducerea informațiilor în sistemul informatic se regăsesc la adresa </w:t>
      </w:r>
      <w:r w:rsidR="00E115F5" w:rsidRPr="00E60B14">
        <w:t>https://mfe.gov.ro/my-smis/</w:t>
      </w:r>
      <w:r w:rsidR="00E115F5" w:rsidRPr="00E60B14">
        <w:rPr>
          <w:lang w:val="ro-RO"/>
        </w:rPr>
        <w:t>.</w:t>
      </w:r>
      <w:hyperlink w:history="1"/>
    </w:p>
    <w:p w14:paraId="3957B626" w14:textId="77777777" w:rsidR="000A3B4C" w:rsidRPr="00E60B14" w:rsidRDefault="000A3B4C" w:rsidP="00A17F94">
      <w:pPr>
        <w:spacing w:after="120" w:line="240" w:lineRule="auto"/>
        <w:jc w:val="both"/>
        <w:rPr>
          <w:rFonts w:eastAsia="Times New Roman" w:cs="Calibri"/>
          <w:lang w:val="ro-RO"/>
        </w:rPr>
      </w:pPr>
      <w:r w:rsidRPr="00E60B14">
        <w:rPr>
          <w:rFonts w:eastAsia="Times New Roman" w:cs="Calibri"/>
          <w:lang w:val="ro-RO"/>
        </w:rPr>
        <w:t>Depunerea letrică sau modificarea formatelor standard conduce la respingerea cererii de finanţare în etapa de verificare a conformităţii administrative.</w:t>
      </w:r>
    </w:p>
    <w:p w14:paraId="74F3AE36" w14:textId="77777777" w:rsidR="00CC58E1" w:rsidRPr="00E60B14" w:rsidRDefault="00CC58E1" w:rsidP="004F786D">
      <w:pPr>
        <w:spacing w:after="120" w:line="240" w:lineRule="auto"/>
        <w:jc w:val="both"/>
        <w:rPr>
          <w:rFonts w:eastAsia="Times New Roman" w:cs="Calibri"/>
          <w:lang w:val="ro-RO"/>
        </w:rPr>
      </w:pPr>
      <w:r w:rsidRPr="00E60B14">
        <w:rPr>
          <w:rFonts w:eastAsia="Times New Roman" w:cs="Calibri"/>
          <w:b/>
          <w:bCs/>
          <w:lang w:val="ro-RO"/>
        </w:rPr>
        <w:t xml:space="preserve">PASUL 2 - VERIFICAREA CONFORMITĂȚII ADMINISTRATIVE ȘI A ELIGIBILITĂȚII </w:t>
      </w:r>
    </w:p>
    <w:p w14:paraId="436F48B9" w14:textId="631D6080"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Cerer</w:t>
      </w:r>
      <w:r w:rsidR="00F61E6C">
        <w:rPr>
          <w:rFonts w:eastAsia="Times New Roman" w:cs="Calibri"/>
          <w:lang w:val="ro-RO"/>
        </w:rPr>
        <w:t>ea</w:t>
      </w:r>
      <w:r w:rsidRPr="00E60B14">
        <w:rPr>
          <w:rFonts w:eastAsia="Times New Roman" w:cs="Calibri"/>
          <w:lang w:val="ro-RO"/>
        </w:rPr>
        <w:t xml:space="preserve"> de finanțare depus</w:t>
      </w:r>
      <w:r w:rsidR="00C55116">
        <w:rPr>
          <w:rFonts w:eastAsia="Times New Roman" w:cs="Calibri"/>
          <w:lang w:val="ro-RO"/>
        </w:rPr>
        <w:t>ă</w:t>
      </w:r>
      <w:r w:rsidRPr="00E60B14">
        <w:rPr>
          <w:rFonts w:eastAsia="Times New Roman" w:cs="Calibri"/>
          <w:lang w:val="ro-RO"/>
        </w:rPr>
        <w:t xml:space="preserve"> de solicitan</w:t>
      </w:r>
      <w:r w:rsidR="00F61E6C">
        <w:rPr>
          <w:rFonts w:eastAsia="Times New Roman" w:cs="Calibri"/>
          <w:lang w:val="ro-RO"/>
        </w:rPr>
        <w:t>t</w:t>
      </w:r>
      <w:r w:rsidRPr="00E60B14">
        <w:rPr>
          <w:rFonts w:eastAsia="Times New Roman" w:cs="Calibri"/>
          <w:lang w:val="ro-RO"/>
        </w:rPr>
        <w:t xml:space="preserve"> intră în </w:t>
      </w:r>
      <w:r w:rsidRPr="00E60B14">
        <w:rPr>
          <w:rFonts w:eastAsia="Times New Roman" w:cs="Calibri"/>
          <w:b/>
          <w:bCs/>
          <w:lang w:val="ro-RO"/>
        </w:rPr>
        <w:t>procesul de verificare a conformităţii administrative şi a eligibilităţii</w:t>
      </w:r>
      <w:r w:rsidRPr="00E60B14">
        <w:rPr>
          <w:rFonts w:eastAsia="Times New Roman" w:cs="Calibri"/>
          <w:lang w:val="ro-RO"/>
        </w:rPr>
        <w:t>, urmărindu-se îndeplinirea criteriilor de evaluare stabilite de AM POCA și aprobate de Comitetul de Monitorizare a Programului</w:t>
      </w:r>
      <w:r w:rsidR="00F61E6C">
        <w:rPr>
          <w:rFonts w:eastAsia="Times New Roman" w:cs="Calibri"/>
          <w:lang w:val="ro-RO"/>
        </w:rPr>
        <w:t xml:space="preserve"> (Anexa </w:t>
      </w:r>
      <w:r w:rsidR="00A55A3E">
        <w:rPr>
          <w:rFonts w:eastAsia="Times New Roman" w:cs="Calibri"/>
          <w:lang w:val="ro-RO"/>
        </w:rPr>
        <w:t xml:space="preserve">nr. </w:t>
      </w:r>
      <w:r w:rsidR="00F61E6C">
        <w:rPr>
          <w:rFonts w:eastAsia="Times New Roman" w:cs="Calibri"/>
          <w:lang w:val="ro-RO"/>
        </w:rPr>
        <w:t xml:space="preserve">IV </w:t>
      </w:r>
      <w:r w:rsidR="00A55A3E">
        <w:rPr>
          <w:rFonts w:eastAsia="Times New Roman" w:cs="Calibri"/>
          <w:lang w:val="ro-RO"/>
        </w:rPr>
        <w:t>la GS</w:t>
      </w:r>
      <w:r w:rsidR="00F61E6C">
        <w:rPr>
          <w:rFonts w:eastAsia="Times New Roman" w:cs="Calibri"/>
          <w:lang w:val="ro-RO"/>
        </w:rPr>
        <w:t>)</w:t>
      </w:r>
      <w:r w:rsidRPr="00E60B14">
        <w:rPr>
          <w:rFonts w:eastAsia="Times New Roman" w:cs="Calibri"/>
          <w:lang w:val="ro-RO"/>
        </w:rPr>
        <w:t xml:space="preserve">. </w:t>
      </w:r>
    </w:p>
    <w:p w14:paraId="1F45CBD5" w14:textId="77777777" w:rsidR="00CC58E1" w:rsidRPr="00E60B14" w:rsidRDefault="00CC58E1" w:rsidP="00A17F94">
      <w:pPr>
        <w:spacing w:after="120" w:line="240" w:lineRule="auto"/>
        <w:jc w:val="both"/>
        <w:rPr>
          <w:rFonts w:eastAsia="Times New Roman" w:cs="Calibri"/>
          <w:b/>
          <w:bCs/>
          <w:lang w:val="ro-RO"/>
        </w:rPr>
      </w:pPr>
      <w:r w:rsidRPr="00E60B14">
        <w:rPr>
          <w:rFonts w:eastAsia="Times New Roman" w:cs="Calibri"/>
          <w:b/>
          <w:bCs/>
          <w:lang w:val="ro-RO"/>
        </w:rPr>
        <w:t>Neîndeplinirea criteriilor marcate cu „</w:t>
      </w:r>
      <w:r w:rsidRPr="00E60B14">
        <w:rPr>
          <w:rFonts w:eastAsia="Times New Roman" w:cs="Calibri"/>
          <w:b/>
          <w:bCs/>
          <w:i/>
          <w:iCs/>
          <w:lang w:val="ro-RO"/>
        </w:rPr>
        <w:t>*</w:t>
      </w:r>
      <w:r w:rsidRPr="00E60B14">
        <w:rPr>
          <w:rFonts w:eastAsia="Times New Roman" w:cs="Calibri"/>
          <w:b/>
          <w:bCs/>
          <w:lang w:val="ro-RO"/>
        </w:rPr>
        <w:t>” conduce la respingerea cererii de finanţare.</w:t>
      </w:r>
    </w:p>
    <w:p w14:paraId="53A97010"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În cazul neîndeplinirii celorlalte criterii se solicită, </w:t>
      </w:r>
      <w:r w:rsidRPr="00E60B14">
        <w:rPr>
          <w:rFonts w:eastAsia="Times New Roman" w:cs="Calibri"/>
          <w:b/>
          <w:bCs/>
          <w:u w:val="single"/>
          <w:lang w:val="ro-RO"/>
        </w:rPr>
        <w:t>o (1) singură dată,</w:t>
      </w:r>
      <w:r w:rsidRPr="00E60B14">
        <w:rPr>
          <w:rFonts w:eastAsia="Times New Roman" w:cs="Calibri"/>
          <w:lang w:val="ro-RO"/>
        </w:rPr>
        <w:t xml:space="preserve"> furnizarea documentelor, clarificărilor și/sau informaţiilor.</w:t>
      </w:r>
    </w:p>
    <w:p w14:paraId="0A557042" w14:textId="77777777" w:rsidR="005615F0"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Finalizarea etapei de verificare a conformităţii administrative şi a eligibilităţii se realizează după analizarea răspunsului solicitantului. În cazul în care solicitantul nu răspunde în termenul acordat Autoritatea de management finalizează verificările </w:t>
      </w:r>
      <w:r w:rsidR="005615F0" w:rsidRPr="00E60B14">
        <w:rPr>
          <w:rFonts w:eastAsia="Times New Roman" w:cs="Calibri"/>
          <w:lang w:val="ro-RO"/>
        </w:rPr>
        <w:t xml:space="preserve">pe baza </w:t>
      </w:r>
      <w:r w:rsidRPr="00E60B14">
        <w:rPr>
          <w:rFonts w:eastAsia="Times New Roman" w:cs="Calibri"/>
          <w:lang w:val="ro-RO"/>
        </w:rPr>
        <w:t>informaţiilor disponibile</w:t>
      </w:r>
      <w:r w:rsidR="003A08D7" w:rsidRPr="00E60B14">
        <w:rPr>
          <w:rFonts w:eastAsia="Times New Roman" w:cs="Calibri"/>
          <w:lang w:val="ro-RO"/>
        </w:rPr>
        <w:t xml:space="preserve">. </w:t>
      </w:r>
    </w:p>
    <w:p w14:paraId="0AC04A27" w14:textId="64EC1A50" w:rsidR="00CC58E1" w:rsidRDefault="007A1025" w:rsidP="00A17F94">
      <w:pPr>
        <w:spacing w:after="120" w:line="240" w:lineRule="auto"/>
        <w:jc w:val="both"/>
        <w:rPr>
          <w:rFonts w:eastAsia="Times New Roman" w:cs="Calibri"/>
          <w:lang w:val="ro-RO"/>
        </w:rPr>
      </w:pPr>
      <w:r>
        <w:rPr>
          <w:rFonts w:eastAsia="Times New Roman" w:cs="Calibri"/>
          <w:lang w:val="ro-RO"/>
        </w:rPr>
        <w:t>În cadrul prezentului apel de proiecte, aceasta etapa se realizează</w:t>
      </w:r>
      <w:r w:rsidR="00CC58E1" w:rsidRPr="00E60B14">
        <w:rPr>
          <w:rFonts w:eastAsia="Times New Roman" w:cs="Calibri"/>
          <w:lang w:val="ro-RO"/>
        </w:rPr>
        <w:t xml:space="preserve">, în termen de </w:t>
      </w:r>
      <w:r w:rsidR="00360C47">
        <w:rPr>
          <w:rFonts w:eastAsia="Times New Roman" w:cs="Calibri"/>
          <w:lang w:val="ro-RO"/>
        </w:rPr>
        <w:t xml:space="preserve">maxim </w:t>
      </w:r>
      <w:r w:rsidR="0023197E">
        <w:rPr>
          <w:rFonts w:eastAsia="Times New Roman" w:cs="Calibri"/>
          <w:lang w:val="ro-RO"/>
        </w:rPr>
        <w:t>5</w:t>
      </w:r>
      <w:r w:rsidR="00E22322" w:rsidRPr="00E60B14">
        <w:rPr>
          <w:rFonts w:eastAsia="Times New Roman" w:cs="Calibri"/>
          <w:lang w:val="ro-RO"/>
        </w:rPr>
        <w:t xml:space="preserve"> </w:t>
      </w:r>
      <w:r w:rsidR="00CC58E1" w:rsidRPr="00E60B14">
        <w:rPr>
          <w:rFonts w:eastAsia="Times New Roman" w:cs="Calibri"/>
          <w:lang w:val="ro-RO"/>
        </w:rPr>
        <w:t>de zile lucrătoare</w:t>
      </w:r>
      <w:r w:rsidR="0044537A" w:rsidRPr="00456882">
        <w:rPr>
          <w:rStyle w:val="CommentReference"/>
          <w:lang w:val="it-IT" w:eastAsia="x-none"/>
        </w:rPr>
        <w:t>.</w:t>
      </w:r>
      <w:r w:rsidR="0044537A" w:rsidRPr="00E60B14" w:rsidDel="0044537A">
        <w:rPr>
          <w:rFonts w:eastAsia="Times New Roman" w:cs="Calibri"/>
          <w:lang w:val="ro-RO"/>
        </w:rPr>
        <w:t xml:space="preserve"> </w:t>
      </w:r>
    </w:p>
    <w:p w14:paraId="4D03B6FD" w14:textId="50BA6D9E" w:rsidR="00A54AA4" w:rsidRPr="00E60B14" w:rsidRDefault="00A54AA4" w:rsidP="00A17F94">
      <w:pPr>
        <w:spacing w:after="120" w:line="240" w:lineRule="auto"/>
        <w:jc w:val="both"/>
        <w:rPr>
          <w:rFonts w:eastAsia="Times New Roman" w:cs="Calibri"/>
          <w:lang w:val="ro-RO"/>
        </w:rPr>
      </w:pPr>
      <w:r w:rsidRPr="00E60B14">
        <w:rPr>
          <w:rFonts w:eastAsia="Times New Roman" w:cs="Calibri"/>
          <w:lang w:val="ro-RO"/>
        </w:rPr>
        <w:t>În cazul solicitării unor informații suplimentare, termenul pentru verificarea conformității și eligibilității se suspendă până la primirea acestora</w:t>
      </w:r>
      <w:r w:rsidR="007D3293">
        <w:rPr>
          <w:rFonts w:eastAsia="Times New Roman" w:cs="Calibri"/>
          <w:lang w:val="ro-RO"/>
        </w:rPr>
        <w:t>.</w:t>
      </w:r>
    </w:p>
    <w:p w14:paraId="0DE97A29" w14:textId="77777777" w:rsidR="00CC58E1" w:rsidRPr="00E60B14" w:rsidRDefault="00CC58E1" w:rsidP="00942E9C">
      <w:pPr>
        <w:spacing w:after="120" w:line="240" w:lineRule="auto"/>
        <w:jc w:val="both"/>
        <w:rPr>
          <w:rFonts w:eastAsia="Times New Roman" w:cs="Calibri"/>
          <w:b/>
          <w:bCs/>
          <w:lang w:val="ro-RO"/>
        </w:rPr>
      </w:pPr>
      <w:r w:rsidRPr="00E60B14">
        <w:rPr>
          <w:rFonts w:eastAsia="Times New Roman" w:cs="Calibri"/>
          <w:b/>
          <w:bCs/>
          <w:lang w:val="ro-RO"/>
        </w:rPr>
        <w:t>PASUL 3 - EVALUAREA TEHNICĂ ȘI FINANCIARĂ </w:t>
      </w:r>
    </w:p>
    <w:p w14:paraId="51002F04" w14:textId="727D4039" w:rsidR="00CC58E1" w:rsidRPr="00E60B14" w:rsidRDefault="002D6C28" w:rsidP="00A17F94">
      <w:pPr>
        <w:spacing w:after="120" w:line="240" w:lineRule="auto"/>
        <w:jc w:val="both"/>
        <w:rPr>
          <w:rFonts w:eastAsia="Times New Roman" w:cs="Calibri"/>
          <w:lang w:val="ro-RO"/>
        </w:rPr>
      </w:pPr>
      <w:r>
        <w:rPr>
          <w:rFonts w:eastAsia="Times New Roman" w:cs="Calibri"/>
          <w:lang w:val="ro-RO"/>
        </w:rPr>
        <w:t>Odată</w:t>
      </w:r>
      <w:r w:rsidRPr="00E60B14">
        <w:rPr>
          <w:rFonts w:eastAsia="Times New Roman" w:cs="Calibri"/>
          <w:lang w:val="ro-RO"/>
        </w:rPr>
        <w:t xml:space="preserve"> </w:t>
      </w:r>
      <w:r w:rsidR="00CC58E1" w:rsidRPr="00E60B14">
        <w:rPr>
          <w:rFonts w:eastAsia="Times New Roman" w:cs="Calibri"/>
          <w:lang w:val="ro-RO"/>
        </w:rPr>
        <w:t>cere</w:t>
      </w:r>
      <w:r>
        <w:rPr>
          <w:rFonts w:eastAsia="Times New Roman" w:cs="Calibri"/>
          <w:lang w:val="ro-RO"/>
        </w:rPr>
        <w:t>rea</w:t>
      </w:r>
      <w:r w:rsidR="007D3293">
        <w:rPr>
          <w:rFonts w:eastAsia="Times New Roman" w:cs="Calibri"/>
          <w:lang w:val="ro-RO"/>
        </w:rPr>
        <w:t xml:space="preserve"> </w:t>
      </w:r>
      <w:r w:rsidR="00CC58E1" w:rsidRPr="00E60B14">
        <w:rPr>
          <w:rFonts w:eastAsia="Times New Roman" w:cs="Calibri"/>
          <w:lang w:val="ro-RO"/>
        </w:rPr>
        <w:t>de finanțare acceptat</w:t>
      </w:r>
      <w:r w:rsidR="00431366">
        <w:rPr>
          <w:rFonts w:eastAsia="Times New Roman" w:cs="Calibri"/>
          <w:lang w:val="ro-RO"/>
        </w:rPr>
        <w:t>a</w:t>
      </w:r>
      <w:r w:rsidR="00CC58E1" w:rsidRPr="00E60B14">
        <w:rPr>
          <w:rFonts w:eastAsia="Times New Roman" w:cs="Calibri"/>
          <w:lang w:val="ro-RO"/>
        </w:rPr>
        <w:t xml:space="preserve"> în etapa de verificare a </w:t>
      </w:r>
      <w:proofErr w:type="spellStart"/>
      <w:r w:rsidR="00CC58E1" w:rsidRPr="00E60B14">
        <w:rPr>
          <w:rFonts w:eastAsia="Times New Roman" w:cs="Calibri"/>
          <w:lang w:val="ro-RO"/>
        </w:rPr>
        <w:t>conformităţii</w:t>
      </w:r>
      <w:proofErr w:type="spellEnd"/>
      <w:r w:rsidR="00CC58E1" w:rsidRPr="00E60B14">
        <w:rPr>
          <w:rFonts w:eastAsia="Times New Roman" w:cs="Calibri"/>
          <w:lang w:val="ro-RO"/>
        </w:rPr>
        <w:t xml:space="preserve"> administrative </w:t>
      </w:r>
      <w:proofErr w:type="spellStart"/>
      <w:r w:rsidR="00CC58E1" w:rsidRPr="00E60B14">
        <w:rPr>
          <w:rFonts w:eastAsia="Times New Roman" w:cs="Calibri"/>
          <w:lang w:val="ro-RO"/>
        </w:rPr>
        <w:t>şi</w:t>
      </w:r>
      <w:proofErr w:type="spellEnd"/>
      <w:r w:rsidR="00CC58E1" w:rsidRPr="00E60B14">
        <w:rPr>
          <w:rFonts w:eastAsia="Times New Roman" w:cs="Calibri"/>
          <w:lang w:val="ro-RO"/>
        </w:rPr>
        <w:t xml:space="preserve"> a </w:t>
      </w:r>
      <w:proofErr w:type="spellStart"/>
      <w:r w:rsidR="00CC58E1" w:rsidRPr="00E60B14">
        <w:rPr>
          <w:rFonts w:eastAsia="Times New Roman" w:cs="Calibri"/>
          <w:lang w:val="ro-RO"/>
        </w:rPr>
        <w:t>eligibilităţii</w:t>
      </w:r>
      <w:proofErr w:type="spellEnd"/>
      <w:r w:rsidR="00431366">
        <w:rPr>
          <w:rFonts w:eastAsia="Times New Roman" w:cs="Calibri"/>
          <w:lang w:val="ro-RO"/>
        </w:rPr>
        <w:t>, aceasta</w:t>
      </w:r>
      <w:r w:rsidR="00CC58E1" w:rsidRPr="00E60B14">
        <w:rPr>
          <w:rFonts w:eastAsia="Times New Roman" w:cs="Calibri"/>
          <w:lang w:val="ro-RO"/>
        </w:rPr>
        <w:t xml:space="preserve"> intră în procesul de evaluare tehnică </w:t>
      </w:r>
      <w:proofErr w:type="spellStart"/>
      <w:r w:rsidR="00CC58E1" w:rsidRPr="00E60B14">
        <w:rPr>
          <w:rFonts w:eastAsia="Times New Roman" w:cs="Calibri"/>
          <w:lang w:val="ro-RO"/>
        </w:rPr>
        <w:t>şi</w:t>
      </w:r>
      <w:proofErr w:type="spellEnd"/>
      <w:r w:rsidR="00CC58E1" w:rsidRPr="00E60B14">
        <w:rPr>
          <w:rFonts w:eastAsia="Times New Roman" w:cs="Calibri"/>
          <w:lang w:val="ro-RO"/>
        </w:rPr>
        <w:t xml:space="preserve"> financiară, urmărindu-se îndeplinirea criteriilor de evaluare stabilite de AM POCA</w:t>
      </w:r>
      <w:r w:rsidR="00B55909">
        <w:rPr>
          <w:rFonts w:eastAsia="Times New Roman" w:cs="Calibri"/>
          <w:lang w:val="ro-RO"/>
        </w:rPr>
        <w:t xml:space="preserve"> (Anexa</w:t>
      </w:r>
      <w:r w:rsidR="00A55A3E">
        <w:rPr>
          <w:rFonts w:eastAsia="Times New Roman" w:cs="Calibri"/>
          <w:lang w:val="ro-RO"/>
        </w:rPr>
        <w:t xml:space="preserve"> nr.</w:t>
      </w:r>
      <w:r w:rsidR="00B55909">
        <w:rPr>
          <w:rFonts w:eastAsia="Times New Roman" w:cs="Calibri"/>
          <w:lang w:val="ro-RO"/>
        </w:rPr>
        <w:t xml:space="preserve"> V la </w:t>
      </w:r>
      <w:r w:rsidR="00A55A3E">
        <w:rPr>
          <w:rFonts w:eastAsia="Times New Roman" w:cs="Calibri"/>
          <w:lang w:val="ro-RO"/>
        </w:rPr>
        <w:t>GS</w:t>
      </w:r>
      <w:r w:rsidR="00B55909">
        <w:rPr>
          <w:rFonts w:eastAsia="Times New Roman" w:cs="Calibri"/>
          <w:lang w:val="ro-RO"/>
        </w:rPr>
        <w:t>)</w:t>
      </w:r>
      <w:r w:rsidR="00CC58E1" w:rsidRPr="00E60B14">
        <w:rPr>
          <w:rFonts w:eastAsia="Times New Roman" w:cs="Calibri"/>
          <w:lang w:val="ro-RO"/>
        </w:rPr>
        <w:t>.</w:t>
      </w:r>
    </w:p>
    <w:p w14:paraId="0F18882B" w14:textId="14386DAE"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Proiect</w:t>
      </w:r>
      <w:r w:rsidR="002A0EAE">
        <w:rPr>
          <w:rFonts w:eastAsia="Times New Roman" w:cs="Calibri"/>
          <w:lang w:val="ro-RO"/>
        </w:rPr>
        <w:t>ul</w:t>
      </w:r>
      <w:r w:rsidRPr="00E60B14">
        <w:rPr>
          <w:rFonts w:eastAsia="Times New Roman" w:cs="Calibri"/>
          <w:lang w:val="ro-RO"/>
        </w:rPr>
        <w:t xml:space="preserve"> po</w:t>
      </w:r>
      <w:r w:rsidR="002A0EAE">
        <w:rPr>
          <w:rFonts w:eastAsia="Times New Roman" w:cs="Calibri"/>
          <w:lang w:val="ro-RO"/>
        </w:rPr>
        <w:t>a</w:t>
      </w:r>
      <w:r w:rsidRPr="00E60B14">
        <w:rPr>
          <w:rFonts w:eastAsia="Times New Roman" w:cs="Calibri"/>
          <w:lang w:val="ro-RO"/>
        </w:rPr>
        <w:t>t</w:t>
      </w:r>
      <w:r w:rsidR="002A0EAE">
        <w:rPr>
          <w:rFonts w:eastAsia="Times New Roman" w:cs="Calibri"/>
          <w:lang w:val="ro-RO"/>
        </w:rPr>
        <w:t>e</w:t>
      </w:r>
      <w:r w:rsidRPr="00E60B14">
        <w:rPr>
          <w:rFonts w:eastAsia="Times New Roman" w:cs="Calibri"/>
          <w:lang w:val="ro-RO"/>
        </w:rPr>
        <w:t xml:space="preserve"> să </w:t>
      </w:r>
      <w:proofErr w:type="spellStart"/>
      <w:r w:rsidRPr="00E60B14">
        <w:rPr>
          <w:rFonts w:eastAsia="Times New Roman" w:cs="Calibri"/>
          <w:lang w:val="ro-RO"/>
        </w:rPr>
        <w:t>obţină</w:t>
      </w:r>
      <w:proofErr w:type="spellEnd"/>
      <w:r w:rsidRPr="00E60B14">
        <w:rPr>
          <w:rFonts w:eastAsia="Times New Roman" w:cs="Calibri"/>
          <w:lang w:val="ro-RO"/>
        </w:rPr>
        <w:t xml:space="preserve"> un punctaj de la 0 la 100, însă pentru ca </w:t>
      </w:r>
      <w:proofErr w:type="spellStart"/>
      <w:r w:rsidRPr="00E60B14">
        <w:rPr>
          <w:rFonts w:eastAsia="Times New Roman" w:cs="Calibri"/>
          <w:lang w:val="ro-RO"/>
        </w:rPr>
        <w:t>aceta</w:t>
      </w:r>
      <w:proofErr w:type="spellEnd"/>
      <w:r w:rsidRPr="00E60B14">
        <w:rPr>
          <w:rFonts w:eastAsia="Times New Roman" w:cs="Calibri"/>
          <w:lang w:val="ro-RO"/>
        </w:rPr>
        <w:t xml:space="preserve"> să intre în etapa de acordare a finanțării nerambursabile trebuie să acumuleze minim </w:t>
      </w:r>
      <w:r w:rsidRPr="00E60B14">
        <w:rPr>
          <w:rFonts w:eastAsia="Times New Roman" w:cs="Calibri"/>
          <w:b/>
          <w:bCs/>
          <w:lang w:val="ro-RO"/>
        </w:rPr>
        <w:t>60 de puncte (pragul de calitate</w:t>
      </w:r>
      <w:r w:rsidRPr="00E60B14">
        <w:rPr>
          <w:rFonts w:eastAsia="Times New Roman" w:cs="Calibri"/>
          <w:lang w:val="ro-RO"/>
        </w:rPr>
        <w:t>).</w:t>
      </w:r>
    </w:p>
    <w:p w14:paraId="3B2C99AF" w14:textId="1812E428"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Fiecare dintre cele 4 criterii de evaluare </w:t>
      </w:r>
      <w:r w:rsidR="00404554">
        <w:rPr>
          <w:rFonts w:eastAsia="Times New Roman" w:cs="Calibri"/>
          <w:lang w:val="ro-RO"/>
        </w:rPr>
        <w:t xml:space="preserve">din Anexa </w:t>
      </w:r>
      <w:r w:rsidR="00A55A3E">
        <w:rPr>
          <w:rFonts w:eastAsia="Times New Roman" w:cs="Calibri"/>
          <w:lang w:val="ro-RO"/>
        </w:rPr>
        <w:t xml:space="preserve">nr. </w:t>
      </w:r>
      <w:r w:rsidR="00404554">
        <w:rPr>
          <w:rFonts w:eastAsia="Times New Roman" w:cs="Calibri"/>
          <w:lang w:val="ro-RO"/>
        </w:rPr>
        <w:t xml:space="preserve">V la </w:t>
      </w:r>
      <w:r w:rsidR="00A55A3E">
        <w:rPr>
          <w:rFonts w:eastAsia="Times New Roman" w:cs="Calibri"/>
          <w:lang w:val="ro-RO"/>
        </w:rPr>
        <w:t>GS</w:t>
      </w:r>
      <w:r w:rsidR="00404554">
        <w:rPr>
          <w:rFonts w:eastAsia="Times New Roman" w:cs="Calibri"/>
          <w:lang w:val="ro-RO"/>
        </w:rPr>
        <w:t xml:space="preserve"> </w:t>
      </w:r>
      <w:r w:rsidRPr="00E60B14">
        <w:rPr>
          <w:rFonts w:eastAsia="Times New Roman" w:cs="Calibri"/>
          <w:lang w:val="ro-RO"/>
        </w:rPr>
        <w:t>sunt eliminatorii, în sensul că presupun acumularea a minim jumătate din punctajul alocat criteriului pentru a se putea trece la următorul criteriu (</w:t>
      </w:r>
      <w:r w:rsidRPr="00E60B14">
        <w:rPr>
          <w:rFonts w:eastAsia="Times New Roman" w:cs="Calibri"/>
          <w:i/>
          <w:iCs/>
          <w:lang w:val="ro-RO"/>
        </w:rPr>
        <w:t>Relevanţa proiectului</w:t>
      </w:r>
      <w:r w:rsidRPr="00E60B14">
        <w:rPr>
          <w:rFonts w:eastAsia="Times New Roman" w:cs="Calibri"/>
          <w:lang w:val="ro-RO"/>
        </w:rPr>
        <w:t xml:space="preserve"> - minim 18 din 36 de puncte, </w:t>
      </w:r>
      <w:r w:rsidRPr="00E60B14">
        <w:rPr>
          <w:rFonts w:eastAsia="Times New Roman" w:cs="Calibri"/>
          <w:i/>
          <w:iCs/>
          <w:lang w:val="ro-RO"/>
        </w:rPr>
        <w:t xml:space="preserve">Metodologia de implementare </w:t>
      </w:r>
      <w:r w:rsidRPr="00E60B14">
        <w:rPr>
          <w:rFonts w:eastAsia="Times New Roman" w:cs="Calibri"/>
          <w:lang w:val="ro-RO"/>
        </w:rPr>
        <w:t xml:space="preserve">– minim 17 din 34 de puncte, </w:t>
      </w:r>
      <w:r w:rsidRPr="00E60B14">
        <w:rPr>
          <w:rFonts w:eastAsia="Times New Roman" w:cs="Calibri"/>
          <w:i/>
          <w:iCs/>
          <w:lang w:val="ro-RO"/>
        </w:rPr>
        <w:t>Eficiența cheltuielilor</w:t>
      </w:r>
      <w:r w:rsidRPr="00E60B14">
        <w:rPr>
          <w:rFonts w:eastAsia="Times New Roman" w:cs="Calibri"/>
          <w:lang w:val="ro-RO"/>
        </w:rPr>
        <w:t xml:space="preserve"> – minim 12 din 24 de puncte și </w:t>
      </w:r>
      <w:r w:rsidRPr="00E60B14">
        <w:rPr>
          <w:rFonts w:eastAsia="Times New Roman" w:cs="Calibri"/>
          <w:i/>
          <w:iCs/>
          <w:lang w:val="ro-RO"/>
        </w:rPr>
        <w:t xml:space="preserve">Sustenabilitate </w:t>
      </w:r>
      <w:r w:rsidRPr="00E60B14">
        <w:rPr>
          <w:rFonts w:eastAsia="Times New Roman" w:cs="Calibri"/>
          <w:lang w:val="ro-RO"/>
        </w:rPr>
        <w:t>- minim 3 din 6 puncte), în caz contrar evaluarea urmând a fi încheiată, și proiectul respins.</w:t>
      </w:r>
      <w:r w:rsidR="00404554">
        <w:rPr>
          <w:rFonts w:eastAsia="Times New Roman" w:cs="Calibri"/>
          <w:lang w:val="ro-RO"/>
        </w:rPr>
        <w:t xml:space="preserve"> </w:t>
      </w:r>
    </w:p>
    <w:p w14:paraId="3910B407"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Totodată, în cazul în care cererea de finanțare obține punctaj de trecere la toate cele patru criterii, însă punctajul final se situează sub 60 de puncte (pragul de calitate), aceasta va fi declarată respinsă.</w:t>
      </w:r>
    </w:p>
    <w:p w14:paraId="50D74822" w14:textId="29061276" w:rsidR="008B32AF" w:rsidRPr="00E60B14" w:rsidRDefault="008B32AF" w:rsidP="008B32AF">
      <w:pPr>
        <w:pStyle w:val="Normal1"/>
        <w:spacing w:after="120" w:line="240" w:lineRule="auto"/>
        <w:jc w:val="both"/>
        <w:rPr>
          <w:rFonts w:eastAsia="Trebuchet MS"/>
        </w:rPr>
      </w:pPr>
      <w:r w:rsidRPr="00E60B14">
        <w:rPr>
          <w:rFonts w:eastAsia="Trebuchet MS"/>
        </w:rPr>
        <w:t>Dacă Autoritatea de management consideră că o informație lipsește sau nu este suficient de clară pentru a permite înțelegerea proiectului, împiedicând astfel obiectivitatea procesului de evaluare, se solicită furnizarea documentelor, clarificărilor și/sau informațiilor</w:t>
      </w:r>
      <w:r w:rsidR="006B5807">
        <w:rPr>
          <w:rFonts w:eastAsia="Trebuchet MS"/>
        </w:rPr>
        <w:t xml:space="preserve"> necesare</w:t>
      </w:r>
      <w:r w:rsidRPr="00E60B14">
        <w:rPr>
          <w:rFonts w:eastAsia="Trebuchet MS"/>
        </w:rPr>
        <w:t>.</w:t>
      </w:r>
    </w:p>
    <w:p w14:paraId="6DF72727" w14:textId="77777777" w:rsidR="005E3329" w:rsidRPr="00E60B14" w:rsidRDefault="005E3329" w:rsidP="005E3329">
      <w:pPr>
        <w:pStyle w:val="Normal1"/>
        <w:spacing w:after="120" w:line="240" w:lineRule="auto"/>
        <w:jc w:val="both"/>
        <w:rPr>
          <w:rFonts w:eastAsia="Trebuchet MS"/>
        </w:rPr>
      </w:pPr>
      <w:r w:rsidRPr="00E60B14">
        <w:rPr>
          <w:rFonts w:eastAsia="Trebuchet MS"/>
        </w:rPr>
        <w:t xml:space="preserve">Procesul de evaluare tehnică și financiară se finalizează după analizarea cererii de finanțare și a clarificărilor transmise de solicitant, acolo unde este cazul. În situația în care solicitantul nu răspunde la </w:t>
      </w:r>
      <w:r w:rsidRPr="00E60B14">
        <w:rPr>
          <w:rFonts w:eastAsia="Trebuchet MS"/>
        </w:rPr>
        <w:lastRenderedPageBreak/>
        <w:t>solicitare în termenul acordat, AM POCA poate decide finalizarea evaluării pe baza informațiilor disponibile și informarea solicitantului cu privire la rezultatul evaluării.</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98"/>
      </w:tblGrid>
      <w:tr w:rsidR="00752DE9" w:rsidRPr="00C017F6" w14:paraId="5110B762" w14:textId="77777777" w:rsidTr="00FC2E19">
        <w:trPr>
          <w:trHeight w:val="781"/>
        </w:trPr>
        <w:tc>
          <w:tcPr>
            <w:tcW w:w="9298" w:type="dxa"/>
            <w:tcBorders>
              <w:top w:val="single" w:sz="4" w:space="0" w:color="auto"/>
              <w:left w:val="single" w:sz="4" w:space="0" w:color="auto"/>
              <w:bottom w:val="single" w:sz="4" w:space="0" w:color="auto"/>
              <w:right w:val="single" w:sz="4" w:space="0" w:color="auto"/>
            </w:tcBorders>
            <w:shd w:val="clear" w:color="auto" w:fill="BFBFBF"/>
          </w:tcPr>
          <w:p w14:paraId="3DA5E51A" w14:textId="77777777" w:rsidR="00752DE9" w:rsidRPr="00E60B14" w:rsidRDefault="00752DE9" w:rsidP="00C85AC4">
            <w:pPr>
              <w:spacing w:after="120" w:line="240" w:lineRule="auto"/>
              <w:jc w:val="both"/>
              <w:rPr>
                <w:rFonts w:eastAsia="Times New Roman" w:cs="Calibri"/>
                <w:bCs/>
                <w:lang w:val="ro-RO"/>
              </w:rPr>
            </w:pPr>
            <w:r w:rsidRPr="00E60B14">
              <w:rPr>
                <w:rFonts w:eastAsia="Times New Roman" w:cs="Calibri"/>
                <w:bCs/>
                <w:lang w:val="ro-RO"/>
              </w:rPr>
              <w:t>ATENȚIE!</w:t>
            </w:r>
          </w:p>
          <w:p w14:paraId="256F1982" w14:textId="77777777" w:rsidR="007573C5" w:rsidRPr="00E60B14" w:rsidRDefault="007573C5" w:rsidP="001845AC">
            <w:pPr>
              <w:spacing w:after="120" w:line="240" w:lineRule="auto"/>
              <w:jc w:val="both"/>
              <w:rPr>
                <w:rFonts w:eastAsia="Times New Roman" w:cs="Calibri"/>
                <w:bCs/>
                <w:lang w:val="ro-RO"/>
              </w:rPr>
            </w:pPr>
            <w:r w:rsidRPr="00E60B14">
              <w:rPr>
                <w:rFonts w:eastAsia="Trebuchet MS" w:cs="Calibri"/>
                <w:lang w:val="ro-RO"/>
              </w:rPr>
              <w:t>Prin clarificările furnizate în procesul de evaluare tehnică și financiară, conținutul cererii de finanțare depuse nu poate fi modificat substanțial (cu excepția cazurilor în care, modificările legislative impun această modificare).</w:t>
            </w:r>
          </w:p>
          <w:p w14:paraId="32325C6E" w14:textId="77777777" w:rsidR="00752DE9" w:rsidRPr="00E60B14" w:rsidRDefault="00752DE9" w:rsidP="00C85AC4">
            <w:pPr>
              <w:spacing w:after="120" w:line="240" w:lineRule="auto"/>
              <w:jc w:val="both"/>
              <w:rPr>
                <w:rFonts w:eastAsia="Times New Roman" w:cs="Calibri"/>
                <w:bCs/>
                <w:lang w:val="ro-RO"/>
              </w:rPr>
            </w:pPr>
            <w:r w:rsidRPr="00E60B14">
              <w:rPr>
                <w:rFonts w:eastAsia="Times New Roman" w:cs="Calibri"/>
                <w:bCs/>
                <w:lang w:val="ro-RO"/>
              </w:rPr>
              <w:t>Solicitanții trebuie să păstreze un exemplar original al tuturor documentelor transmise AM POCA!</w:t>
            </w:r>
          </w:p>
        </w:tc>
      </w:tr>
    </w:tbl>
    <w:p w14:paraId="09581920" w14:textId="5B2B2E43" w:rsidR="004F2297" w:rsidRPr="00E22322" w:rsidRDefault="004F2297" w:rsidP="004F2297">
      <w:pPr>
        <w:spacing w:after="120" w:line="240" w:lineRule="auto"/>
        <w:jc w:val="both"/>
        <w:rPr>
          <w:rFonts w:eastAsia="Times New Roman" w:cs="Calibri"/>
          <w:color w:val="000000"/>
          <w:lang w:val="ro-RO"/>
        </w:rPr>
      </w:pPr>
      <w:r w:rsidRPr="00E22322">
        <w:rPr>
          <w:rFonts w:eastAsia="Times New Roman" w:cs="Calibri"/>
          <w:color w:val="000000"/>
          <w:lang w:val="ro-RO"/>
        </w:rPr>
        <w:t xml:space="preserve">Acest pas se realizează  în termen de </w:t>
      </w:r>
      <w:r w:rsidR="004951FC">
        <w:rPr>
          <w:rFonts w:eastAsia="Times New Roman" w:cs="Calibri"/>
          <w:color w:val="000000"/>
          <w:lang w:val="ro-RO"/>
        </w:rPr>
        <w:t xml:space="preserve">maxim </w:t>
      </w:r>
      <w:r w:rsidR="00F034D9">
        <w:rPr>
          <w:rFonts w:eastAsia="Times New Roman" w:cs="Calibri"/>
          <w:color w:val="000000"/>
          <w:lang w:val="ro-RO"/>
        </w:rPr>
        <w:t>1</w:t>
      </w:r>
      <w:r w:rsidR="007F6C80" w:rsidRPr="00E22322">
        <w:rPr>
          <w:rFonts w:eastAsia="Times New Roman" w:cs="Calibri"/>
          <w:color w:val="000000"/>
          <w:lang w:val="ro-RO"/>
        </w:rPr>
        <w:t xml:space="preserve">0 </w:t>
      </w:r>
      <w:r w:rsidRPr="00E22322">
        <w:rPr>
          <w:rFonts w:eastAsia="Times New Roman" w:cs="Calibri"/>
          <w:color w:val="000000"/>
          <w:lang w:val="ro-RO"/>
        </w:rPr>
        <w:t xml:space="preserve">de zile lucrătoare </w:t>
      </w:r>
      <w:r w:rsidR="004951FC">
        <w:rPr>
          <w:rFonts w:eastAsia="Times New Roman" w:cs="Calibri"/>
          <w:color w:val="000000"/>
          <w:lang w:val="ro-RO"/>
        </w:rPr>
        <w:t xml:space="preserve">de la data </w:t>
      </w:r>
      <w:r w:rsidR="004951FC" w:rsidRPr="00E60B14">
        <w:rPr>
          <w:rFonts w:eastAsia="Times New Roman" w:cs="Calibri"/>
          <w:lang w:val="ro-RO"/>
        </w:rPr>
        <w:t>accept</w:t>
      </w:r>
      <w:r w:rsidR="00C55116">
        <w:rPr>
          <w:rFonts w:eastAsia="Times New Roman" w:cs="Calibri"/>
          <w:lang w:val="ro-RO"/>
        </w:rPr>
        <w:t>ă</w:t>
      </w:r>
      <w:r w:rsidR="004951FC">
        <w:rPr>
          <w:rFonts w:eastAsia="Times New Roman" w:cs="Calibri"/>
          <w:lang w:val="ro-RO"/>
        </w:rPr>
        <w:t>rii proiectului</w:t>
      </w:r>
      <w:r w:rsidR="004951FC" w:rsidRPr="00E60B14">
        <w:rPr>
          <w:rFonts w:eastAsia="Times New Roman" w:cs="Calibri"/>
          <w:lang w:val="ro-RO"/>
        </w:rPr>
        <w:t xml:space="preserve"> în etapa de verificare a </w:t>
      </w:r>
      <w:proofErr w:type="spellStart"/>
      <w:r w:rsidR="004951FC" w:rsidRPr="00E60B14">
        <w:rPr>
          <w:rFonts w:eastAsia="Times New Roman" w:cs="Calibri"/>
          <w:lang w:val="ro-RO"/>
        </w:rPr>
        <w:t>conformităţii</w:t>
      </w:r>
      <w:proofErr w:type="spellEnd"/>
      <w:r w:rsidR="004951FC" w:rsidRPr="00E60B14">
        <w:rPr>
          <w:rFonts w:eastAsia="Times New Roman" w:cs="Calibri"/>
          <w:lang w:val="ro-RO"/>
        </w:rPr>
        <w:t xml:space="preserve"> administrative </w:t>
      </w:r>
      <w:proofErr w:type="spellStart"/>
      <w:r w:rsidR="004951FC" w:rsidRPr="00E60B14">
        <w:rPr>
          <w:rFonts w:eastAsia="Times New Roman" w:cs="Calibri"/>
          <w:lang w:val="ro-RO"/>
        </w:rPr>
        <w:t>şi</w:t>
      </w:r>
      <w:proofErr w:type="spellEnd"/>
      <w:r w:rsidR="004951FC" w:rsidRPr="00E60B14">
        <w:rPr>
          <w:rFonts w:eastAsia="Times New Roman" w:cs="Calibri"/>
          <w:lang w:val="ro-RO"/>
        </w:rPr>
        <w:t xml:space="preserve"> a </w:t>
      </w:r>
      <w:proofErr w:type="spellStart"/>
      <w:r w:rsidR="004951FC" w:rsidRPr="00E60B14">
        <w:rPr>
          <w:rFonts w:eastAsia="Times New Roman" w:cs="Calibri"/>
          <w:lang w:val="ro-RO"/>
        </w:rPr>
        <w:t>eligibilităţii</w:t>
      </w:r>
      <w:proofErr w:type="spellEnd"/>
      <w:r w:rsidR="008D3B6E">
        <w:rPr>
          <w:rFonts w:eastAsia="Times New Roman" w:cs="Calibri"/>
          <w:lang w:val="ro-RO"/>
        </w:rPr>
        <w:t>.</w:t>
      </w:r>
      <w:r w:rsidR="004951FC" w:rsidRPr="00E22322" w:rsidDel="004951FC">
        <w:rPr>
          <w:rFonts w:eastAsia="Times New Roman" w:cs="Calibri"/>
          <w:color w:val="000000"/>
          <w:lang w:val="ro-RO"/>
        </w:rPr>
        <w:t xml:space="preserve"> </w:t>
      </w:r>
      <w:r w:rsidRPr="00E22322">
        <w:rPr>
          <w:rFonts w:eastAsia="Times New Roman" w:cs="Calibri"/>
          <w:color w:val="000000"/>
          <w:lang w:val="ro-RO"/>
        </w:rPr>
        <w:t>.</w:t>
      </w:r>
    </w:p>
    <w:p w14:paraId="13C89108" w14:textId="17CC47B9" w:rsidR="00354039" w:rsidRPr="00E60B14" w:rsidRDefault="000A04BA" w:rsidP="00A17F94">
      <w:pPr>
        <w:spacing w:after="120" w:line="240" w:lineRule="auto"/>
        <w:jc w:val="both"/>
        <w:rPr>
          <w:rFonts w:eastAsia="Times New Roman" w:cs="Calibri"/>
          <w:color w:val="000000"/>
          <w:lang w:val="ro-RO"/>
        </w:rPr>
      </w:pPr>
      <w:r w:rsidRPr="00E22322">
        <w:rPr>
          <w:rFonts w:eastAsia="Times New Roman" w:cs="Calibri"/>
          <w:color w:val="000000"/>
          <w:lang w:val="ro-RO"/>
        </w:rPr>
        <w:t xml:space="preserve">Termenul cumulat pentru </w:t>
      </w:r>
      <w:r w:rsidR="00752DE9" w:rsidRPr="00E22322">
        <w:rPr>
          <w:rFonts w:eastAsia="Times New Roman" w:cs="Calibri"/>
          <w:color w:val="000000"/>
          <w:lang w:val="ro-RO"/>
        </w:rPr>
        <w:t>etapele</w:t>
      </w:r>
      <w:r w:rsidR="002F4990" w:rsidRPr="00E22322">
        <w:rPr>
          <w:rFonts w:eastAsia="Times New Roman" w:cs="Calibri"/>
          <w:color w:val="000000"/>
          <w:lang w:val="ro-RO"/>
        </w:rPr>
        <w:t xml:space="preserve"> de verificare a </w:t>
      </w:r>
      <w:r w:rsidR="002F4990" w:rsidRPr="00E22322">
        <w:rPr>
          <w:rFonts w:eastAsia="Times New Roman" w:cs="Calibri"/>
          <w:bCs/>
          <w:lang w:val="ro-RO"/>
        </w:rPr>
        <w:t>conformității administrative și a eligibilității</w:t>
      </w:r>
      <w:r w:rsidR="002F4990" w:rsidRPr="00E22322">
        <w:rPr>
          <w:rFonts w:eastAsia="Times New Roman" w:cs="Calibri"/>
          <w:color w:val="000000"/>
          <w:lang w:val="ro-RO"/>
        </w:rPr>
        <w:t xml:space="preserve"> </w:t>
      </w:r>
      <w:r w:rsidR="00D82241" w:rsidRPr="00E22322">
        <w:rPr>
          <w:rFonts w:eastAsia="Times New Roman" w:cs="Calibri"/>
          <w:color w:val="000000"/>
          <w:lang w:val="ro-RO"/>
        </w:rPr>
        <w:t>și a evaluării tehnice și financiare</w:t>
      </w:r>
      <w:r w:rsidR="008520BA" w:rsidRPr="00E22322">
        <w:rPr>
          <w:rFonts w:eastAsia="Times New Roman" w:cs="Calibri"/>
          <w:color w:val="000000"/>
          <w:lang w:val="ro-RO"/>
        </w:rPr>
        <w:t xml:space="preserve"> </w:t>
      </w:r>
      <w:r w:rsidR="00EA50C0">
        <w:rPr>
          <w:rFonts w:eastAsia="Times New Roman" w:cs="Calibri"/>
          <w:color w:val="000000"/>
          <w:lang w:val="ro-RO"/>
        </w:rPr>
        <w:t>nu poate depăși</w:t>
      </w:r>
      <w:r w:rsidRPr="00E22322">
        <w:rPr>
          <w:rFonts w:eastAsia="Times New Roman" w:cs="Calibri"/>
          <w:color w:val="000000"/>
          <w:lang w:val="ro-RO"/>
        </w:rPr>
        <w:t xml:space="preserve"> </w:t>
      </w:r>
      <w:r w:rsidR="00EA50C0">
        <w:rPr>
          <w:rFonts w:eastAsia="Times New Roman" w:cs="Calibri"/>
          <w:color w:val="000000"/>
          <w:lang w:val="ro-RO"/>
        </w:rPr>
        <w:t>2</w:t>
      </w:r>
      <w:r w:rsidR="00E22322" w:rsidRPr="00E22322">
        <w:rPr>
          <w:rFonts w:eastAsia="Times New Roman" w:cs="Calibri"/>
          <w:color w:val="000000"/>
          <w:lang w:val="ro-RO"/>
        </w:rPr>
        <w:t xml:space="preserve">0 </w:t>
      </w:r>
      <w:r w:rsidRPr="00E22322">
        <w:rPr>
          <w:rFonts w:eastAsia="Times New Roman" w:cs="Calibri"/>
          <w:color w:val="000000"/>
          <w:lang w:val="ro-RO"/>
        </w:rPr>
        <w:t xml:space="preserve">de zile lucrătoare </w:t>
      </w:r>
    </w:p>
    <w:p w14:paraId="1070A06C" w14:textId="77777777" w:rsidR="003A08D7" w:rsidRPr="00E60B14" w:rsidRDefault="003A08D7" w:rsidP="003A08D7">
      <w:pPr>
        <w:spacing w:after="120" w:line="240" w:lineRule="auto"/>
        <w:jc w:val="both"/>
        <w:rPr>
          <w:rFonts w:eastAsia="Times New Roman" w:cs="Calibri"/>
          <w:lang w:val="ro-RO"/>
        </w:rPr>
      </w:pPr>
      <w:r w:rsidRPr="00E60B14">
        <w:rPr>
          <w:rFonts w:eastAsia="Times New Roman" w:cs="Calibri"/>
          <w:lang w:val="ro-RO"/>
        </w:rPr>
        <w:t>Solicitantul va fi informat</w:t>
      </w:r>
      <w:r w:rsidR="00752DE9" w:rsidRPr="00E60B14">
        <w:rPr>
          <w:rFonts w:eastAsia="Times New Roman" w:cs="Calibri"/>
          <w:lang w:val="ro-RO"/>
        </w:rPr>
        <w:t>,</w:t>
      </w:r>
      <w:r w:rsidRPr="00E60B14">
        <w:rPr>
          <w:rFonts w:eastAsia="Times New Roman" w:cs="Calibri"/>
          <w:lang w:val="ro-RO"/>
        </w:rPr>
        <w:t xml:space="preserve"> </w:t>
      </w:r>
      <w:r w:rsidR="00752DE9" w:rsidRPr="00E60B14">
        <w:rPr>
          <w:rFonts w:eastAsia="Times New Roman" w:cs="Calibri"/>
          <w:lang w:val="ro-RO"/>
        </w:rPr>
        <w:t xml:space="preserve">prin aplicația MySMIS2014, </w:t>
      </w:r>
      <w:r w:rsidRPr="00E60B14">
        <w:rPr>
          <w:rFonts w:eastAsia="Times New Roman" w:cs="Calibri"/>
          <w:lang w:val="ro-RO"/>
        </w:rPr>
        <w:t xml:space="preserve">cu privire la rezultatul </w:t>
      </w:r>
      <w:r w:rsidR="00752DE9" w:rsidRPr="00E60B14">
        <w:rPr>
          <w:rFonts w:eastAsia="Times New Roman" w:cs="Calibri"/>
          <w:lang w:val="ro-RO"/>
        </w:rPr>
        <w:t xml:space="preserve">procesului de verificare </w:t>
      </w:r>
      <w:r w:rsidR="002F4990" w:rsidRPr="00E60B14">
        <w:rPr>
          <w:rFonts w:eastAsia="Times New Roman" w:cs="Calibri"/>
          <w:lang w:val="ro-RO"/>
        </w:rPr>
        <w:t xml:space="preserve">si/sau </w:t>
      </w:r>
      <w:r w:rsidR="00752DE9" w:rsidRPr="00E60B14">
        <w:rPr>
          <w:rFonts w:eastAsia="Times New Roman" w:cs="Calibri"/>
          <w:lang w:val="ro-RO"/>
        </w:rPr>
        <w:t>evaluare</w:t>
      </w:r>
      <w:r w:rsidR="00B233F6" w:rsidRPr="00E60B14">
        <w:rPr>
          <w:rFonts w:eastAsia="Times New Roman" w:cs="Calibri"/>
          <w:lang w:val="ro-RO"/>
        </w:rPr>
        <w:t xml:space="preserve">, </w:t>
      </w:r>
      <w:r w:rsidR="002F4990" w:rsidRPr="00E60B14">
        <w:rPr>
          <w:rFonts w:eastAsia="Times New Roman" w:cs="Calibri"/>
          <w:lang w:val="ro-RO"/>
        </w:rPr>
        <w:t>după cum urmează:</w:t>
      </w:r>
    </w:p>
    <w:p w14:paraId="4BC711C5" w14:textId="29F9EDEA" w:rsidR="002F4990" w:rsidRPr="00E60B14" w:rsidRDefault="002F4990" w:rsidP="001F5C81">
      <w:pPr>
        <w:numPr>
          <w:ilvl w:val="0"/>
          <w:numId w:val="20"/>
        </w:numPr>
        <w:spacing w:after="120" w:line="240" w:lineRule="auto"/>
        <w:ind w:left="0" w:firstLine="284"/>
        <w:jc w:val="both"/>
        <w:rPr>
          <w:rFonts w:eastAsia="Times New Roman" w:cs="Calibri"/>
          <w:lang w:val="ro-RO"/>
        </w:rPr>
      </w:pPr>
      <w:r w:rsidRPr="00E60B14">
        <w:rPr>
          <w:rFonts w:eastAsia="Times New Roman" w:cs="Calibri"/>
          <w:lang w:val="ro-RO"/>
        </w:rPr>
        <w:t xml:space="preserve">După finalizarea etapei de </w:t>
      </w:r>
      <w:r w:rsidR="00300E0D" w:rsidRPr="00E60B14">
        <w:rPr>
          <w:rFonts w:eastAsia="Times New Roman" w:cs="Calibri"/>
          <w:color w:val="000000"/>
          <w:lang w:val="ro-RO"/>
        </w:rPr>
        <w:t xml:space="preserve">verificare a </w:t>
      </w:r>
      <w:r w:rsidR="00300E0D" w:rsidRPr="00E60B14">
        <w:rPr>
          <w:rFonts w:eastAsia="Times New Roman" w:cs="Calibri"/>
          <w:bCs/>
          <w:lang w:val="ro-RO"/>
        </w:rPr>
        <w:t>conformității administrative și a eligibilității</w:t>
      </w:r>
      <w:r w:rsidR="00354039" w:rsidRPr="00E60B14">
        <w:rPr>
          <w:rFonts w:eastAsia="Times New Roman" w:cs="Calibri"/>
          <w:bCs/>
          <w:lang w:val="ro-RO"/>
        </w:rPr>
        <w:t xml:space="preserve"> și aprobarea de către șeful AM a </w:t>
      </w:r>
      <w:proofErr w:type="spellStart"/>
      <w:r w:rsidR="00354039" w:rsidRPr="00E60B14">
        <w:rPr>
          <w:rFonts w:eastAsia="Times New Roman" w:cs="Calibri"/>
          <w:bCs/>
          <w:lang w:val="ro-RO"/>
        </w:rPr>
        <w:t>rapoart</w:t>
      </w:r>
      <w:r w:rsidR="00CE608B">
        <w:rPr>
          <w:rFonts w:eastAsia="Times New Roman" w:cs="Calibri"/>
          <w:bCs/>
          <w:lang w:val="ro-RO"/>
        </w:rPr>
        <w:t>ului</w:t>
      </w:r>
      <w:proofErr w:type="spellEnd"/>
      <w:r w:rsidR="00354039" w:rsidRPr="00E60B14">
        <w:rPr>
          <w:rFonts w:eastAsia="Times New Roman" w:cs="Calibri"/>
          <w:bCs/>
          <w:lang w:val="ro-RO"/>
        </w:rPr>
        <w:t xml:space="preserve"> de verificare și a adresei de informare</w:t>
      </w:r>
      <w:r w:rsidRPr="00E60B14">
        <w:rPr>
          <w:rFonts w:eastAsia="Times New Roman" w:cs="Calibri"/>
          <w:lang w:val="ro-RO"/>
        </w:rPr>
        <w:t>;</w:t>
      </w:r>
    </w:p>
    <w:p w14:paraId="2F0197CC" w14:textId="75FDE91D" w:rsidR="00752DE9" w:rsidRPr="00E60B14" w:rsidRDefault="002F4990" w:rsidP="001F5C81">
      <w:pPr>
        <w:numPr>
          <w:ilvl w:val="0"/>
          <w:numId w:val="20"/>
        </w:numPr>
        <w:spacing w:after="120" w:line="240" w:lineRule="auto"/>
        <w:ind w:left="0" w:firstLine="284"/>
        <w:jc w:val="both"/>
        <w:rPr>
          <w:rFonts w:eastAsia="Times New Roman" w:cs="Calibri"/>
          <w:lang w:val="ro-RO"/>
        </w:rPr>
      </w:pPr>
      <w:r w:rsidRPr="00E60B14">
        <w:rPr>
          <w:rFonts w:eastAsia="Times New Roman" w:cs="Calibri"/>
          <w:lang w:val="ro-RO"/>
        </w:rPr>
        <w:t xml:space="preserve">După finalizarea etapei de </w:t>
      </w:r>
      <w:r w:rsidR="00300E0D" w:rsidRPr="00E60B14">
        <w:rPr>
          <w:rFonts w:eastAsia="Times New Roman" w:cs="Calibri"/>
          <w:color w:val="000000"/>
          <w:lang w:val="ro-RO"/>
        </w:rPr>
        <w:t>evaluare tehnică și financiară</w:t>
      </w:r>
      <w:r w:rsidRPr="00E60B14">
        <w:rPr>
          <w:rFonts w:eastAsia="Times New Roman" w:cs="Calibri"/>
          <w:lang w:val="ro-RO"/>
        </w:rPr>
        <w:t>, în cazul admi</w:t>
      </w:r>
      <w:r w:rsidR="00CE608B">
        <w:rPr>
          <w:rFonts w:eastAsia="Times New Roman" w:cs="Calibri"/>
          <w:lang w:val="ro-RO"/>
        </w:rPr>
        <w:t xml:space="preserve">terii cererii de </w:t>
      </w:r>
      <w:proofErr w:type="spellStart"/>
      <w:r w:rsidR="00CE608B">
        <w:rPr>
          <w:rFonts w:eastAsia="Times New Roman" w:cs="Calibri"/>
          <w:lang w:val="ro-RO"/>
        </w:rPr>
        <w:t>finantare</w:t>
      </w:r>
      <w:proofErr w:type="spellEnd"/>
      <w:r w:rsidRPr="00E60B14">
        <w:rPr>
          <w:rFonts w:eastAsia="Times New Roman" w:cs="Calibri"/>
          <w:lang w:val="ro-RO"/>
        </w:rPr>
        <w:t xml:space="preserve"> în </w:t>
      </w:r>
      <w:r w:rsidR="00300E0D" w:rsidRPr="00E60B14">
        <w:rPr>
          <w:rFonts w:eastAsia="Times New Roman" w:cs="Calibri"/>
          <w:lang w:val="ro-RO"/>
        </w:rPr>
        <w:t xml:space="preserve">etapa de </w:t>
      </w:r>
      <w:r w:rsidR="00300E0D" w:rsidRPr="00E60B14">
        <w:rPr>
          <w:rFonts w:eastAsia="Times New Roman" w:cs="Calibri"/>
          <w:color w:val="000000"/>
          <w:lang w:val="ro-RO"/>
        </w:rPr>
        <w:t xml:space="preserve">verificare a </w:t>
      </w:r>
      <w:r w:rsidR="00300E0D" w:rsidRPr="00E60B14">
        <w:rPr>
          <w:rFonts w:eastAsia="Times New Roman" w:cs="Calibri"/>
          <w:bCs/>
          <w:lang w:val="ro-RO"/>
        </w:rPr>
        <w:t>conformității administrative și a eligibilității</w:t>
      </w:r>
      <w:r w:rsidR="00354039" w:rsidRPr="007D3293">
        <w:rPr>
          <w:lang w:val="it-IT"/>
        </w:rPr>
        <w:t xml:space="preserve"> </w:t>
      </w:r>
      <w:r w:rsidR="00354039" w:rsidRPr="00E60B14">
        <w:rPr>
          <w:rFonts w:eastAsia="Times New Roman" w:cs="Calibri"/>
          <w:bCs/>
          <w:lang w:val="ro-RO"/>
        </w:rPr>
        <w:t>și aprobarea de către șeful AM a rapo</w:t>
      </w:r>
      <w:r w:rsidR="000B32E8">
        <w:rPr>
          <w:rFonts w:eastAsia="Times New Roman" w:cs="Calibri"/>
          <w:bCs/>
          <w:lang w:val="ro-RO"/>
        </w:rPr>
        <w:t>rtului</w:t>
      </w:r>
      <w:r w:rsidR="00354039" w:rsidRPr="00E60B14">
        <w:rPr>
          <w:rFonts w:eastAsia="Times New Roman" w:cs="Calibri"/>
          <w:bCs/>
          <w:lang w:val="ro-RO"/>
        </w:rPr>
        <w:t xml:space="preserve"> de evaluare și a adresei de informare</w:t>
      </w:r>
      <w:r w:rsidRPr="00E60B14">
        <w:rPr>
          <w:rFonts w:eastAsia="Times New Roman" w:cs="Calibri"/>
          <w:lang w:val="ro-RO"/>
        </w:rPr>
        <w:t xml:space="preserve">. </w:t>
      </w:r>
    </w:p>
    <w:p w14:paraId="6B292FCB" w14:textId="77777777" w:rsidR="00005CA7" w:rsidRPr="00E60B14" w:rsidRDefault="00005CA7" w:rsidP="00A17F94">
      <w:pPr>
        <w:spacing w:after="120" w:line="240" w:lineRule="auto"/>
        <w:jc w:val="both"/>
        <w:rPr>
          <w:rFonts w:eastAsia="Times New Roman" w:cs="Calibri"/>
          <w:lang w:val="ro-RO"/>
        </w:rPr>
      </w:pPr>
      <w:r w:rsidRPr="00E60B14">
        <w:rPr>
          <w:rFonts w:eastAsia="Times New Roman" w:cs="Calibri"/>
          <w:b/>
          <w:bCs/>
          <w:shd w:val="clear" w:color="auto" w:fill="FFFFFF"/>
          <w:lang w:val="ro-RO"/>
        </w:rPr>
        <w:t>DEPUNEREA ȘI SOLUȚIONAREA CONTESTAȚIILOR</w:t>
      </w:r>
    </w:p>
    <w:p w14:paraId="261B71EA" w14:textId="6D5434C5" w:rsidR="00D14438" w:rsidRPr="00E60B14" w:rsidRDefault="00D14438" w:rsidP="00D14438">
      <w:pPr>
        <w:spacing w:after="120" w:line="240" w:lineRule="auto"/>
        <w:jc w:val="both"/>
        <w:rPr>
          <w:rFonts w:eastAsia="Times New Roman" w:cs="Calibri"/>
          <w:shd w:val="clear" w:color="auto" w:fill="FFFFFF"/>
          <w:lang w:val="ro-RO"/>
        </w:rPr>
      </w:pPr>
      <w:bookmarkStart w:id="116" w:name="_Toc489006364"/>
      <w:r w:rsidRPr="00E60B14">
        <w:rPr>
          <w:rFonts w:eastAsia="Times New Roman" w:cs="Calibri"/>
          <w:shd w:val="clear" w:color="auto" w:fill="FFFFFF"/>
          <w:lang w:val="ro-RO"/>
        </w:rPr>
        <w:t xml:space="preserve">Ulterior comunicării rezultatului procesului de evaluare și selecție (verificarea conformității administrative și a eligibilității sau evaluarea tehnică și financiară), dacă solicitantul nu este de acord cu acest rezultat, poate formula în scris o singură contestație, în termen de </w:t>
      </w:r>
      <w:r w:rsidR="00B116D1">
        <w:rPr>
          <w:rFonts w:eastAsia="Times New Roman" w:cs="Calibri"/>
          <w:shd w:val="clear" w:color="auto" w:fill="FFFFFF"/>
          <w:lang w:val="ro-RO"/>
        </w:rPr>
        <w:t xml:space="preserve">maxim </w:t>
      </w:r>
      <w:r w:rsidRPr="00E60B14">
        <w:rPr>
          <w:rFonts w:eastAsia="Times New Roman" w:cs="Calibri"/>
          <w:shd w:val="clear" w:color="auto" w:fill="FFFFFF"/>
          <w:lang w:val="ro-RO"/>
        </w:rPr>
        <w:t>30 zile de la data primirii înștiințării</w:t>
      </w:r>
      <w:r w:rsidR="00041798">
        <w:rPr>
          <w:rFonts w:eastAsia="Times New Roman" w:cs="Calibri"/>
          <w:shd w:val="clear" w:color="auto" w:fill="FFFFFF"/>
          <w:lang w:val="ro-RO"/>
        </w:rPr>
        <w:t xml:space="preserve">, conform </w:t>
      </w:r>
      <w:proofErr w:type="spellStart"/>
      <w:r w:rsidR="00041798">
        <w:rPr>
          <w:rFonts w:eastAsia="Times New Roman" w:cs="Calibri"/>
          <w:shd w:val="clear" w:color="auto" w:fill="FFFFFF"/>
          <w:lang w:val="ro-RO"/>
        </w:rPr>
        <w:t>preverilor</w:t>
      </w:r>
      <w:proofErr w:type="spellEnd"/>
      <w:r w:rsidR="00041798">
        <w:rPr>
          <w:rFonts w:eastAsia="Times New Roman" w:cs="Calibri"/>
          <w:shd w:val="clear" w:color="auto" w:fill="FFFFFF"/>
          <w:lang w:val="ro-RO"/>
        </w:rPr>
        <w:t xml:space="preserve"> legale în vigoare</w:t>
      </w:r>
      <w:r w:rsidRPr="00E60B14">
        <w:rPr>
          <w:rFonts w:eastAsia="Times New Roman" w:cs="Calibri"/>
          <w:shd w:val="clear" w:color="auto" w:fill="FFFFFF"/>
          <w:lang w:val="ro-RO"/>
        </w:rPr>
        <w:t xml:space="preserve">. </w:t>
      </w:r>
      <w:proofErr w:type="spellStart"/>
      <w:r w:rsidRPr="00E60B14">
        <w:rPr>
          <w:rFonts w:eastAsia="Times New Roman" w:cs="Calibri"/>
          <w:shd w:val="clear" w:color="auto" w:fill="FFFFFF"/>
          <w:lang w:val="ro-RO"/>
        </w:rPr>
        <w:t>Contestaţi</w:t>
      </w:r>
      <w:r w:rsidR="0086733C">
        <w:rPr>
          <w:rFonts w:eastAsia="Times New Roman" w:cs="Calibri"/>
          <w:shd w:val="clear" w:color="auto" w:fill="FFFFFF"/>
          <w:lang w:val="ro-RO"/>
        </w:rPr>
        <w:t>a</w:t>
      </w:r>
      <w:proofErr w:type="spellEnd"/>
      <w:r w:rsidRPr="00E60B14">
        <w:rPr>
          <w:rFonts w:eastAsia="Times New Roman" w:cs="Calibri"/>
          <w:shd w:val="clear" w:color="auto" w:fill="FFFFFF"/>
          <w:lang w:val="ro-RO"/>
        </w:rPr>
        <w:t xml:space="preserve"> depus</w:t>
      </w:r>
      <w:r w:rsidR="00267CBC">
        <w:rPr>
          <w:rFonts w:eastAsia="Times New Roman" w:cs="Calibri"/>
          <w:shd w:val="clear" w:color="auto" w:fill="FFFFFF"/>
          <w:lang w:val="ro-RO"/>
        </w:rPr>
        <w:t>ă</w:t>
      </w:r>
      <w:r w:rsidRPr="00E60B14">
        <w:rPr>
          <w:rFonts w:eastAsia="Times New Roman" w:cs="Calibri"/>
          <w:shd w:val="clear" w:color="auto" w:fill="FFFFFF"/>
          <w:lang w:val="ro-RO"/>
        </w:rPr>
        <w:t xml:space="preserve"> după acest termen legal </w:t>
      </w:r>
      <w:r w:rsidR="00267CBC" w:rsidRPr="00E60B14">
        <w:rPr>
          <w:rFonts w:eastAsia="Times New Roman" w:cs="Calibri"/>
          <w:shd w:val="clear" w:color="auto" w:fill="FFFFFF"/>
          <w:lang w:val="ro-RO"/>
        </w:rPr>
        <w:t>v</w:t>
      </w:r>
      <w:r w:rsidR="00267CBC">
        <w:rPr>
          <w:rFonts w:eastAsia="Times New Roman" w:cs="Calibri"/>
          <w:shd w:val="clear" w:color="auto" w:fill="FFFFFF"/>
          <w:lang w:val="ro-RO"/>
        </w:rPr>
        <w:t>a</w:t>
      </w:r>
      <w:r w:rsidR="00267CBC" w:rsidRPr="00E60B14">
        <w:rPr>
          <w:rFonts w:eastAsia="Times New Roman" w:cs="Calibri"/>
          <w:shd w:val="clear" w:color="auto" w:fill="FFFFFF"/>
          <w:lang w:val="ro-RO"/>
        </w:rPr>
        <w:t xml:space="preserve"> </w:t>
      </w:r>
      <w:r w:rsidRPr="00E60B14">
        <w:rPr>
          <w:rFonts w:eastAsia="Times New Roman" w:cs="Calibri"/>
          <w:shd w:val="clear" w:color="auto" w:fill="FFFFFF"/>
          <w:lang w:val="ro-RO"/>
        </w:rPr>
        <w:t xml:space="preserve">fi </w:t>
      </w:r>
      <w:r w:rsidR="00267CBC" w:rsidRPr="00E60B14">
        <w:rPr>
          <w:rFonts w:eastAsia="Times New Roman" w:cs="Calibri"/>
          <w:shd w:val="clear" w:color="auto" w:fill="FFFFFF"/>
          <w:lang w:val="ro-RO"/>
        </w:rPr>
        <w:t>respins</w:t>
      </w:r>
      <w:r w:rsidR="00267CBC">
        <w:rPr>
          <w:rFonts w:eastAsia="Times New Roman" w:cs="Calibri"/>
          <w:shd w:val="clear" w:color="auto" w:fill="FFFFFF"/>
          <w:lang w:val="ro-RO"/>
        </w:rPr>
        <w:t>ă</w:t>
      </w:r>
      <w:r w:rsidRPr="00E60B14">
        <w:rPr>
          <w:rFonts w:eastAsia="Times New Roman" w:cs="Calibri"/>
          <w:shd w:val="clear" w:color="auto" w:fill="FFFFFF"/>
          <w:lang w:val="ro-RO"/>
        </w:rPr>
        <w:t xml:space="preserve">, rezultatul </w:t>
      </w:r>
      <w:proofErr w:type="spellStart"/>
      <w:r w:rsidRPr="00E60B14">
        <w:rPr>
          <w:rFonts w:eastAsia="Times New Roman" w:cs="Calibri"/>
          <w:shd w:val="clear" w:color="auto" w:fill="FFFFFF"/>
          <w:lang w:val="ro-RO"/>
        </w:rPr>
        <w:t>obţinut</w:t>
      </w:r>
      <w:proofErr w:type="spellEnd"/>
      <w:r w:rsidRPr="00E60B14">
        <w:rPr>
          <w:rFonts w:eastAsia="Times New Roman" w:cs="Calibri"/>
          <w:shd w:val="clear" w:color="auto" w:fill="FFFFFF"/>
          <w:lang w:val="ro-RO"/>
        </w:rPr>
        <w:t xml:space="preserve"> în cadrul procesului de evaluare şi selecţie fiind menţinut.</w:t>
      </w:r>
    </w:p>
    <w:p w14:paraId="05EDD888" w14:textId="77777777" w:rsidR="00D14438" w:rsidRPr="00E60B14" w:rsidRDefault="00D14438" w:rsidP="00D14438">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 xml:space="preserve">Contestatarul nu poate să depună documente noi în susţinerea cauzei şi nu poate să modifice conţinutul cererii de finanţare. </w:t>
      </w:r>
    </w:p>
    <w:p w14:paraId="10988791" w14:textId="5BDBC992" w:rsidR="005A203B" w:rsidRPr="00E60B14" w:rsidRDefault="005A203B" w:rsidP="005A203B">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Contestați</w:t>
      </w:r>
      <w:r w:rsidR="000D0C97">
        <w:rPr>
          <w:rFonts w:eastAsia="Times New Roman" w:cs="Calibri"/>
          <w:shd w:val="clear" w:color="auto" w:fill="FFFFFF"/>
          <w:lang w:val="ro-RO"/>
        </w:rPr>
        <w:t>a</w:t>
      </w:r>
      <w:r w:rsidRPr="00E60B14">
        <w:rPr>
          <w:rFonts w:eastAsia="Times New Roman" w:cs="Calibri"/>
          <w:shd w:val="clear" w:color="auto" w:fill="FFFFFF"/>
          <w:lang w:val="ro-RO"/>
        </w:rPr>
        <w:t xml:space="preserve"> formulat</w:t>
      </w:r>
      <w:r w:rsidR="00267CBC">
        <w:rPr>
          <w:rFonts w:eastAsia="Times New Roman" w:cs="Calibri"/>
          <w:shd w:val="clear" w:color="auto" w:fill="FFFFFF"/>
          <w:lang w:val="ro-RO"/>
        </w:rPr>
        <w:t>ă</w:t>
      </w:r>
      <w:r w:rsidRPr="00E60B14">
        <w:rPr>
          <w:rFonts w:eastAsia="Times New Roman" w:cs="Calibri"/>
          <w:shd w:val="clear" w:color="auto" w:fill="FFFFFF"/>
          <w:lang w:val="ro-RO"/>
        </w:rPr>
        <w:t xml:space="preserve"> de solicitan</w:t>
      </w:r>
      <w:r w:rsidR="000D0C97">
        <w:rPr>
          <w:rFonts w:eastAsia="Times New Roman" w:cs="Calibri"/>
          <w:shd w:val="clear" w:color="auto" w:fill="FFFFFF"/>
          <w:lang w:val="ro-RO"/>
        </w:rPr>
        <w:t>t</w:t>
      </w:r>
      <w:r w:rsidRPr="00E60B14">
        <w:rPr>
          <w:rFonts w:eastAsia="Times New Roman" w:cs="Calibri"/>
          <w:shd w:val="clear" w:color="auto" w:fill="FFFFFF"/>
          <w:lang w:val="ro-RO"/>
        </w:rPr>
        <w:t xml:space="preserve"> se transmit</w:t>
      </w:r>
      <w:r w:rsidR="0070765C">
        <w:rPr>
          <w:rFonts w:eastAsia="Times New Roman" w:cs="Calibri"/>
          <w:shd w:val="clear" w:color="auto" w:fill="FFFFFF"/>
          <w:lang w:val="ro-RO"/>
        </w:rPr>
        <w:t>e</w:t>
      </w:r>
      <w:r w:rsidRPr="00E60B14">
        <w:rPr>
          <w:rFonts w:eastAsia="Times New Roman" w:cs="Calibri"/>
          <w:shd w:val="clear" w:color="auto" w:fill="FFFFFF"/>
          <w:lang w:val="ro-RO"/>
        </w:rPr>
        <w:t xml:space="preserve">/se </w:t>
      </w:r>
      <w:proofErr w:type="spellStart"/>
      <w:r w:rsidRPr="00E60B14">
        <w:rPr>
          <w:rFonts w:eastAsia="Times New Roman" w:cs="Calibri"/>
          <w:shd w:val="clear" w:color="auto" w:fill="FFFFFF"/>
          <w:lang w:val="ro-RO"/>
        </w:rPr>
        <w:t>primes</w:t>
      </w:r>
      <w:r w:rsidR="0070765C">
        <w:rPr>
          <w:rFonts w:eastAsia="Times New Roman" w:cs="Calibri"/>
          <w:shd w:val="clear" w:color="auto" w:fill="FFFFFF"/>
          <w:lang w:val="ro-RO"/>
        </w:rPr>
        <w:t>te</w:t>
      </w:r>
      <w:proofErr w:type="spellEnd"/>
      <w:r w:rsidRPr="00E60B14">
        <w:rPr>
          <w:rFonts w:eastAsia="Times New Roman" w:cs="Calibri"/>
          <w:shd w:val="clear" w:color="auto" w:fill="FFFFFF"/>
          <w:lang w:val="ro-RO"/>
        </w:rPr>
        <w:t xml:space="preserve"> numai prin sistemul informatic SMIS2014+/MySMIS2014, </w:t>
      </w:r>
      <w:proofErr w:type="spellStart"/>
      <w:r w:rsidRPr="00E60B14">
        <w:rPr>
          <w:rFonts w:eastAsia="Times New Roman" w:cs="Calibri"/>
          <w:shd w:val="clear" w:color="auto" w:fill="FFFFFF"/>
          <w:lang w:val="ro-RO"/>
        </w:rPr>
        <w:t>semnat</w:t>
      </w:r>
      <w:r w:rsidR="00541AFA">
        <w:rPr>
          <w:rFonts w:eastAsia="Times New Roman" w:cs="Calibri"/>
          <w:shd w:val="clear" w:color="auto" w:fill="FFFFFF"/>
          <w:lang w:val="ro-RO"/>
        </w:rPr>
        <w:t>a</w:t>
      </w:r>
      <w:r w:rsidRPr="00E60B14">
        <w:rPr>
          <w:rFonts w:eastAsia="Times New Roman" w:cs="Calibri"/>
          <w:shd w:val="clear" w:color="auto" w:fill="FFFFFF"/>
          <w:lang w:val="ro-RO"/>
        </w:rPr>
        <w:t>cu</w:t>
      </w:r>
      <w:proofErr w:type="spellEnd"/>
      <w:r w:rsidRPr="00E60B14">
        <w:rPr>
          <w:rFonts w:eastAsia="Times New Roman" w:cs="Calibri"/>
          <w:shd w:val="clear" w:color="auto" w:fill="FFFFFF"/>
          <w:lang w:val="ro-RO"/>
        </w:rPr>
        <w:t xml:space="preserve"> semnătură electronică calificată, conform prevederilor legale.</w:t>
      </w:r>
    </w:p>
    <w:p w14:paraId="469574F5" w14:textId="796C2040" w:rsidR="005A203B" w:rsidRPr="00E60B14" w:rsidRDefault="005A203B" w:rsidP="005A203B">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Data depunerii la emitent a contestați</w:t>
      </w:r>
      <w:r w:rsidR="003A4A31">
        <w:rPr>
          <w:rFonts w:eastAsia="Times New Roman" w:cs="Calibri"/>
          <w:shd w:val="clear" w:color="auto" w:fill="FFFFFF"/>
          <w:lang w:val="ro-RO"/>
        </w:rPr>
        <w:t>ei</w:t>
      </w:r>
      <w:r w:rsidRPr="00E60B14">
        <w:rPr>
          <w:rFonts w:eastAsia="Times New Roman" w:cs="Calibri"/>
          <w:shd w:val="clear" w:color="auto" w:fill="FFFFFF"/>
          <w:lang w:val="ro-RO"/>
        </w:rPr>
        <w:t xml:space="preserve"> este prima zi lucrătoare care urmează datei transmiterii de către </w:t>
      </w:r>
      <w:r w:rsidR="003A4A31">
        <w:rPr>
          <w:rFonts w:eastAsia="Times New Roman" w:cs="Calibri"/>
          <w:shd w:val="clear" w:color="auto" w:fill="FFFFFF"/>
          <w:lang w:val="ro-RO"/>
        </w:rPr>
        <w:t>solicitant</w:t>
      </w:r>
      <w:r w:rsidR="003A4A31" w:rsidRPr="00E60B14">
        <w:rPr>
          <w:rFonts w:eastAsia="Times New Roman" w:cs="Calibri"/>
          <w:shd w:val="clear" w:color="auto" w:fill="FFFFFF"/>
          <w:lang w:val="ro-RO"/>
        </w:rPr>
        <w:t xml:space="preserve"> </w:t>
      </w:r>
      <w:r w:rsidRPr="00E60B14">
        <w:rPr>
          <w:rFonts w:eastAsia="Times New Roman" w:cs="Calibri"/>
          <w:shd w:val="clear" w:color="auto" w:fill="FFFFFF"/>
          <w:lang w:val="ro-RO"/>
        </w:rPr>
        <w:t>a acestui document prin sistemul informatic MySMIS2014.</w:t>
      </w:r>
    </w:p>
    <w:p w14:paraId="6EB4A614" w14:textId="77777777" w:rsidR="005A203B" w:rsidRPr="00E60B14" w:rsidRDefault="005A203B" w:rsidP="005A203B">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Contestația va fi însoțită de toate anexele documentelor contestate. Acestea din urmă se vor transmite împreună cu contestația, indiferent dacă se regăsesc în sistemul informatic SMIS2014+/MySMIS2014.</w:t>
      </w:r>
    </w:p>
    <w:p w14:paraId="23544D9F" w14:textId="77777777" w:rsidR="005A203B" w:rsidRPr="00E60B14" w:rsidRDefault="005A203B" w:rsidP="005A203B">
      <w:pPr>
        <w:spacing w:after="120" w:line="240" w:lineRule="auto"/>
        <w:jc w:val="both"/>
        <w:rPr>
          <w:rFonts w:eastAsia="Times New Roman" w:cs="Calibri"/>
          <w:b/>
          <w:lang w:val="ro-RO"/>
        </w:rPr>
      </w:pPr>
      <w:r w:rsidRPr="00E60B14">
        <w:rPr>
          <w:rFonts w:eastAsia="Times New Roman" w:cs="Calibri"/>
          <w:shd w:val="clear" w:color="auto" w:fill="FFFFFF"/>
          <w:lang w:val="ro-RO"/>
        </w:rPr>
        <w:t>În cazul documentelor emise electronic nu se aplică ștampila autorității emitente.</w:t>
      </w:r>
    </w:p>
    <w:p w14:paraId="74328614" w14:textId="24A670F3" w:rsidR="005A203B" w:rsidRPr="00E60B14" w:rsidRDefault="005A203B" w:rsidP="005A203B">
      <w:pPr>
        <w:spacing w:after="120" w:line="240" w:lineRule="auto"/>
        <w:jc w:val="both"/>
        <w:rPr>
          <w:rFonts w:eastAsia="Times New Roman" w:cs="Calibri"/>
          <w:lang w:val="ro-RO"/>
        </w:rPr>
      </w:pPr>
      <w:r w:rsidRPr="00E60B14">
        <w:rPr>
          <w:rFonts w:eastAsia="Times New Roman" w:cs="Calibri"/>
          <w:shd w:val="clear" w:color="auto" w:fill="FFFFFF"/>
          <w:lang w:val="ro-RO"/>
        </w:rPr>
        <w:t>Pentru a putea fi luat</w:t>
      </w:r>
      <w:r w:rsidR="00267CBC">
        <w:rPr>
          <w:rFonts w:eastAsia="Times New Roman" w:cs="Calibri"/>
          <w:shd w:val="clear" w:color="auto" w:fill="FFFFFF"/>
          <w:lang w:val="ro-RO"/>
        </w:rPr>
        <w:t>ă</w:t>
      </w:r>
      <w:r w:rsidRPr="00E60B14">
        <w:rPr>
          <w:rFonts w:eastAsia="Times New Roman" w:cs="Calibri"/>
          <w:shd w:val="clear" w:color="auto" w:fill="FFFFFF"/>
          <w:lang w:val="ro-RO"/>
        </w:rPr>
        <w:t xml:space="preserve"> în considerare, contestați</w:t>
      </w:r>
      <w:r w:rsidR="00E92702">
        <w:rPr>
          <w:rFonts w:eastAsia="Times New Roman" w:cs="Calibri"/>
          <w:shd w:val="clear" w:color="auto" w:fill="FFFFFF"/>
          <w:lang w:val="ro-RO"/>
        </w:rPr>
        <w:t>a</w:t>
      </w:r>
      <w:r w:rsidRPr="00E60B14">
        <w:rPr>
          <w:rFonts w:eastAsia="Times New Roman" w:cs="Calibri"/>
          <w:shd w:val="clear" w:color="auto" w:fill="FFFFFF"/>
          <w:lang w:val="ro-RO"/>
        </w:rPr>
        <w:t xml:space="preserve"> trebuie să respecte următoarele cerințe:</w:t>
      </w:r>
    </w:p>
    <w:p w14:paraId="514EABBE"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Identificarea contestatarului, prin: denumirea solicitantului; adresa; funcţia, numele şi prenumele reprezentantului legal;</w:t>
      </w:r>
    </w:p>
    <w:p w14:paraId="521F893D"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Identificarea proiectului, prin: numărul unic de înregistrare alocat cererii de finanţare (codul SMIS/SIPOCA) şi titlul proiectului;</w:t>
      </w:r>
    </w:p>
    <w:p w14:paraId="1EE0D49C"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Obiectul contestaţiei (ce se solicită prin formularea contestaţiei);</w:t>
      </w:r>
    </w:p>
    <w:p w14:paraId="32492A48"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Motivele de fapt şi de drept (dispoziţiile legale naţionale şi/sau comunitare, principiile încălcate);</w:t>
      </w:r>
    </w:p>
    <w:p w14:paraId="3BE7DC2E"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Mijloace de probă (acolo unde există);</w:t>
      </w:r>
    </w:p>
    <w:p w14:paraId="48F6AA40"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Contestaţiile trebuie să fie însoţite de o copie a adresei de comunicare a AM POCA cu privire la rezultatul procesului de evaluare și selecție, înregistrată la contestatar;</w:t>
      </w:r>
    </w:p>
    <w:p w14:paraId="39EE356A"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Semnătura reprezentantului legal</w:t>
      </w:r>
      <w:r w:rsidR="00B41EE1">
        <w:rPr>
          <w:rFonts w:eastAsia="Times New Roman" w:cs="Calibri"/>
          <w:shd w:val="clear" w:color="auto" w:fill="FFFFFF"/>
          <w:lang w:val="ro-RO" w:eastAsia="x-none"/>
        </w:rPr>
        <w:t>/persoanei imputernicite</w:t>
      </w:r>
      <w:r w:rsidRPr="00E60B14">
        <w:rPr>
          <w:rFonts w:eastAsia="Times New Roman" w:cs="Calibri"/>
          <w:shd w:val="clear" w:color="auto" w:fill="FFFFFF"/>
          <w:lang w:val="ro-RO" w:eastAsia="x-none"/>
        </w:rPr>
        <w:t>;</w:t>
      </w:r>
    </w:p>
    <w:p w14:paraId="0283E706"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Data depunerii contestaţiei (dovada depunerii contestației în termen).</w:t>
      </w:r>
    </w:p>
    <w:p w14:paraId="1942778C" w14:textId="77777777" w:rsidR="005A203B" w:rsidRPr="00E60B14" w:rsidRDefault="005A203B" w:rsidP="005A203B">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lastRenderedPageBreak/>
        <w:t>Neîndeplinirea uneia din condițiile de formă enunțate mai sus, atrage după sine respingerea contestației/clasarea acesteia și informarea contestatarului cu privire la motivele clasării contestației.</w:t>
      </w:r>
    </w:p>
    <w:p w14:paraId="25F0E957" w14:textId="7C303674" w:rsidR="005A203B" w:rsidRPr="00E60B14" w:rsidRDefault="005A203B" w:rsidP="005A203B">
      <w:pPr>
        <w:spacing w:after="120" w:line="240" w:lineRule="auto"/>
        <w:jc w:val="both"/>
        <w:rPr>
          <w:rFonts w:eastAsia="Times New Roman" w:cs="Calibri"/>
          <w:shd w:val="clear" w:color="auto" w:fill="FFFFFF"/>
          <w:lang w:val="ro-RO"/>
        </w:rPr>
      </w:pPr>
      <w:proofErr w:type="spellStart"/>
      <w:r w:rsidRPr="00E60B14">
        <w:rPr>
          <w:rFonts w:eastAsia="Times New Roman" w:cs="Calibri"/>
          <w:shd w:val="clear" w:color="auto" w:fill="FFFFFF"/>
          <w:lang w:val="ro-RO"/>
        </w:rPr>
        <w:t>Contestaţi</w:t>
      </w:r>
      <w:r w:rsidR="005C5CBA">
        <w:rPr>
          <w:rFonts w:eastAsia="Times New Roman" w:cs="Calibri"/>
          <w:shd w:val="clear" w:color="auto" w:fill="FFFFFF"/>
          <w:lang w:val="ro-RO"/>
        </w:rPr>
        <w:t>a</w:t>
      </w:r>
      <w:proofErr w:type="spellEnd"/>
      <w:r w:rsidRPr="00E60B14">
        <w:rPr>
          <w:rFonts w:eastAsia="Times New Roman" w:cs="Calibri"/>
          <w:shd w:val="clear" w:color="auto" w:fill="FFFFFF"/>
          <w:lang w:val="ro-RO"/>
        </w:rPr>
        <w:t xml:space="preserve"> </w:t>
      </w:r>
      <w:r w:rsidR="005C5CBA">
        <w:rPr>
          <w:rFonts w:eastAsia="Times New Roman" w:cs="Calibri"/>
          <w:shd w:val="clear" w:color="auto" w:fill="FFFFFF"/>
          <w:lang w:val="ro-RO"/>
        </w:rPr>
        <w:t>este</w:t>
      </w:r>
      <w:r w:rsidRPr="00E60B14">
        <w:rPr>
          <w:rFonts w:eastAsia="Times New Roman" w:cs="Calibri"/>
          <w:shd w:val="clear" w:color="auto" w:fill="FFFFFF"/>
          <w:lang w:val="ro-RO"/>
        </w:rPr>
        <w:t xml:space="preserve"> analizat</w:t>
      </w:r>
      <w:r w:rsidR="005C5CBA">
        <w:rPr>
          <w:rFonts w:eastAsia="Times New Roman" w:cs="Calibri"/>
          <w:shd w:val="clear" w:color="auto" w:fill="FFFFFF"/>
          <w:lang w:val="ro-RO"/>
        </w:rPr>
        <w:t>a</w:t>
      </w:r>
      <w:r w:rsidRPr="00E60B14">
        <w:rPr>
          <w:rFonts w:eastAsia="Times New Roman" w:cs="Calibri"/>
          <w:shd w:val="clear" w:color="auto" w:fill="FFFFFF"/>
          <w:lang w:val="ro-RO"/>
        </w:rPr>
        <w:t xml:space="preserve"> </w:t>
      </w:r>
      <w:proofErr w:type="spellStart"/>
      <w:r w:rsidRPr="00E60B14">
        <w:rPr>
          <w:rFonts w:eastAsia="Times New Roman" w:cs="Calibri"/>
          <w:shd w:val="clear" w:color="auto" w:fill="FFFFFF"/>
          <w:lang w:val="ro-RO"/>
        </w:rPr>
        <w:t>şi</w:t>
      </w:r>
      <w:proofErr w:type="spellEnd"/>
      <w:r w:rsidRPr="00E60B14">
        <w:rPr>
          <w:rFonts w:eastAsia="Times New Roman" w:cs="Calibri"/>
          <w:shd w:val="clear" w:color="auto" w:fill="FFFFFF"/>
          <w:lang w:val="ro-RO"/>
        </w:rPr>
        <w:t xml:space="preserve"> </w:t>
      </w:r>
      <w:proofErr w:type="spellStart"/>
      <w:r w:rsidRPr="00E60B14">
        <w:rPr>
          <w:rFonts w:eastAsia="Times New Roman" w:cs="Calibri"/>
          <w:shd w:val="clear" w:color="auto" w:fill="FFFFFF"/>
          <w:lang w:val="ro-RO"/>
        </w:rPr>
        <w:t>soluţionat</w:t>
      </w:r>
      <w:r w:rsidR="005C5CBA">
        <w:rPr>
          <w:rFonts w:eastAsia="Times New Roman" w:cs="Calibri"/>
          <w:shd w:val="clear" w:color="auto" w:fill="FFFFFF"/>
          <w:lang w:val="ro-RO"/>
        </w:rPr>
        <w:t>a</w:t>
      </w:r>
      <w:proofErr w:type="spellEnd"/>
      <w:r w:rsidRPr="00E60B14">
        <w:rPr>
          <w:rFonts w:eastAsia="Times New Roman" w:cs="Calibri"/>
          <w:shd w:val="clear" w:color="auto" w:fill="FFFFFF"/>
          <w:lang w:val="ro-RO"/>
        </w:rPr>
        <w:t xml:space="preserve">, în termen de </w:t>
      </w:r>
      <w:r w:rsidR="00875BCD">
        <w:rPr>
          <w:rFonts w:eastAsia="Times New Roman" w:cs="Calibri"/>
          <w:shd w:val="clear" w:color="auto" w:fill="FFFFFF"/>
          <w:lang w:val="ro-RO"/>
        </w:rPr>
        <w:t xml:space="preserve">maxim </w:t>
      </w:r>
      <w:r w:rsidR="00267CBC">
        <w:rPr>
          <w:rFonts w:eastAsia="Times New Roman" w:cs="Calibri"/>
          <w:shd w:val="clear" w:color="auto" w:fill="FFFFFF"/>
          <w:lang w:val="ro-RO"/>
        </w:rPr>
        <w:t>5</w:t>
      </w:r>
      <w:r w:rsidRPr="00E60B14">
        <w:rPr>
          <w:rFonts w:eastAsia="Times New Roman" w:cs="Calibri"/>
          <w:shd w:val="clear" w:color="auto" w:fill="FFFFFF"/>
          <w:lang w:val="ro-RO"/>
        </w:rPr>
        <w:t xml:space="preserve">zile de la data înregistrării. </w:t>
      </w:r>
    </w:p>
    <w:p w14:paraId="263470EB" w14:textId="27EDF4CE" w:rsidR="005A203B" w:rsidRPr="00E60B14" w:rsidRDefault="005A203B" w:rsidP="005A203B">
      <w:pPr>
        <w:spacing w:after="120" w:line="240" w:lineRule="auto"/>
        <w:jc w:val="both"/>
        <w:rPr>
          <w:rFonts w:eastAsia="Times New Roman"/>
          <w:shd w:val="clear" w:color="auto" w:fill="FFFFFF"/>
          <w:lang w:val="ro-RO"/>
        </w:rPr>
      </w:pPr>
      <w:r w:rsidRPr="00E60B14">
        <w:rPr>
          <w:rFonts w:eastAsia="Times New Roman"/>
          <w:shd w:val="clear" w:color="auto" w:fill="FFFFFF"/>
          <w:lang w:val="ro-RO"/>
        </w:rPr>
        <w:t xml:space="preserve">Nu </w:t>
      </w:r>
      <w:r w:rsidR="00267CBC" w:rsidRPr="00E60B14">
        <w:rPr>
          <w:rFonts w:eastAsia="Times New Roman"/>
          <w:shd w:val="clear" w:color="auto" w:fill="FFFFFF"/>
          <w:lang w:val="ro-RO"/>
        </w:rPr>
        <w:t>v</w:t>
      </w:r>
      <w:r w:rsidR="00267CBC">
        <w:rPr>
          <w:rFonts w:eastAsia="Times New Roman"/>
          <w:shd w:val="clear" w:color="auto" w:fill="FFFFFF"/>
          <w:lang w:val="ro-RO"/>
        </w:rPr>
        <w:t>a</w:t>
      </w:r>
      <w:r w:rsidR="00267CBC" w:rsidRPr="00E60B14">
        <w:rPr>
          <w:rFonts w:eastAsia="Times New Roman"/>
          <w:shd w:val="clear" w:color="auto" w:fill="FFFFFF"/>
          <w:lang w:val="ro-RO"/>
        </w:rPr>
        <w:t xml:space="preserve"> </w:t>
      </w:r>
      <w:r w:rsidRPr="00E60B14">
        <w:rPr>
          <w:rFonts w:eastAsia="Times New Roman"/>
          <w:shd w:val="clear" w:color="auto" w:fill="FFFFFF"/>
          <w:lang w:val="ro-RO"/>
        </w:rPr>
        <w:t>fi analizat</w:t>
      </w:r>
      <w:r w:rsidR="00267CBC">
        <w:rPr>
          <w:rFonts w:eastAsia="Times New Roman"/>
          <w:shd w:val="clear" w:color="auto" w:fill="FFFFFF"/>
          <w:lang w:val="ro-RO"/>
        </w:rPr>
        <w:t>ă</w:t>
      </w:r>
      <w:r w:rsidRPr="00E60B14">
        <w:rPr>
          <w:rFonts w:eastAsia="Times New Roman"/>
          <w:shd w:val="clear" w:color="auto" w:fill="FFFFFF"/>
          <w:lang w:val="ro-RO"/>
        </w:rPr>
        <w:t xml:space="preserve"> </w:t>
      </w:r>
      <w:proofErr w:type="spellStart"/>
      <w:r w:rsidRPr="00E60B14">
        <w:rPr>
          <w:rFonts w:eastAsia="Times New Roman"/>
          <w:shd w:val="clear" w:color="auto" w:fill="FFFFFF"/>
          <w:lang w:val="ro-RO"/>
        </w:rPr>
        <w:t>contestaţi</w:t>
      </w:r>
      <w:r w:rsidR="00A01701">
        <w:rPr>
          <w:rFonts w:eastAsia="Times New Roman"/>
          <w:shd w:val="clear" w:color="auto" w:fill="FFFFFF"/>
          <w:lang w:val="ro-RO"/>
        </w:rPr>
        <w:t>a</w:t>
      </w:r>
      <w:proofErr w:type="spellEnd"/>
      <w:r w:rsidRPr="00E60B14">
        <w:rPr>
          <w:rFonts w:eastAsia="Times New Roman"/>
          <w:shd w:val="clear" w:color="auto" w:fill="FFFFFF"/>
          <w:lang w:val="ro-RO"/>
        </w:rPr>
        <w:t xml:space="preserve"> depus</w:t>
      </w:r>
      <w:r w:rsidR="00267CBC">
        <w:rPr>
          <w:rFonts w:eastAsia="Times New Roman"/>
          <w:shd w:val="clear" w:color="auto" w:fill="FFFFFF"/>
          <w:lang w:val="ro-RO"/>
        </w:rPr>
        <w:t>ă</w:t>
      </w:r>
      <w:r w:rsidRPr="00E60B14">
        <w:rPr>
          <w:rFonts w:eastAsia="Times New Roman"/>
          <w:shd w:val="clear" w:color="auto" w:fill="FFFFFF"/>
          <w:lang w:val="ro-RO"/>
        </w:rPr>
        <w:t xml:space="preserve"> de alte persoane decât reprezentantul legal şi/sau a persoanei împuternicite expres de către acesta. În astfel de situații, </w:t>
      </w:r>
      <w:proofErr w:type="spellStart"/>
      <w:r w:rsidRPr="00E60B14">
        <w:rPr>
          <w:rFonts w:eastAsia="Times New Roman"/>
          <w:shd w:val="clear" w:color="auto" w:fill="FFFFFF"/>
          <w:lang w:val="ro-RO"/>
        </w:rPr>
        <w:t>contestaţi</w:t>
      </w:r>
      <w:r w:rsidR="00267CBC">
        <w:rPr>
          <w:rFonts w:eastAsia="Times New Roman"/>
          <w:shd w:val="clear" w:color="auto" w:fill="FFFFFF"/>
          <w:lang w:val="ro-RO"/>
        </w:rPr>
        <w:t>a</w:t>
      </w:r>
      <w:proofErr w:type="spellEnd"/>
      <w:r w:rsidRPr="00E60B14">
        <w:rPr>
          <w:rFonts w:eastAsia="Times New Roman"/>
          <w:shd w:val="clear" w:color="auto" w:fill="FFFFFF"/>
          <w:lang w:val="ro-RO"/>
        </w:rPr>
        <w:t xml:space="preserve"> înregistrat</w:t>
      </w:r>
      <w:r w:rsidR="00267CBC">
        <w:rPr>
          <w:rFonts w:eastAsia="Times New Roman"/>
          <w:shd w:val="clear" w:color="auto" w:fill="FFFFFF"/>
          <w:lang w:val="ro-RO"/>
        </w:rPr>
        <w:t>ă</w:t>
      </w:r>
      <w:r w:rsidRPr="00E60B14">
        <w:rPr>
          <w:rFonts w:eastAsia="Times New Roman"/>
          <w:shd w:val="clear" w:color="auto" w:fill="FFFFFF"/>
          <w:lang w:val="ro-RO"/>
        </w:rPr>
        <w:t xml:space="preserve"> </w:t>
      </w:r>
      <w:r w:rsidR="00A01701">
        <w:rPr>
          <w:rFonts w:eastAsia="Times New Roman"/>
          <w:shd w:val="clear" w:color="auto" w:fill="FFFFFF"/>
          <w:lang w:val="ro-RO"/>
        </w:rPr>
        <w:t>la</w:t>
      </w:r>
      <w:r w:rsidRPr="00E60B14">
        <w:rPr>
          <w:rFonts w:eastAsia="Times New Roman"/>
          <w:shd w:val="clear" w:color="auto" w:fill="FFFFFF"/>
          <w:lang w:val="ro-RO"/>
        </w:rPr>
        <w:t xml:space="preserve"> AM POCA v</w:t>
      </w:r>
      <w:r w:rsidR="00A01701">
        <w:rPr>
          <w:rFonts w:eastAsia="Times New Roman"/>
          <w:shd w:val="clear" w:color="auto" w:fill="FFFFFF"/>
          <w:lang w:val="ro-RO"/>
        </w:rPr>
        <w:t>a</w:t>
      </w:r>
      <w:r w:rsidRPr="00E60B14">
        <w:rPr>
          <w:rFonts w:eastAsia="Times New Roman"/>
          <w:shd w:val="clear" w:color="auto" w:fill="FFFFFF"/>
          <w:lang w:val="ro-RO"/>
        </w:rPr>
        <w:t xml:space="preserve"> fi clasat</w:t>
      </w:r>
      <w:r w:rsidR="00267CBC">
        <w:rPr>
          <w:rFonts w:eastAsia="Times New Roman"/>
          <w:shd w:val="clear" w:color="auto" w:fill="FFFFFF"/>
          <w:lang w:val="ro-RO"/>
        </w:rPr>
        <w:t>ă</w:t>
      </w:r>
      <w:r w:rsidRPr="00E60B14">
        <w:rPr>
          <w:rFonts w:eastAsia="Times New Roman"/>
          <w:shd w:val="clear" w:color="auto" w:fill="FFFFFF"/>
          <w:lang w:val="ro-RO"/>
        </w:rPr>
        <w:t>.</w:t>
      </w:r>
    </w:p>
    <w:p w14:paraId="44DCB7B2" w14:textId="77777777" w:rsidR="00B600B2" w:rsidRPr="00E60B14" w:rsidRDefault="00D14438" w:rsidP="00D14438">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Decizia de soluționare a contestației se va comunica prin încărcarea în sistemul informatic MySMIS 2014.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B600B2" w:rsidRPr="00C017F6" w14:paraId="4A1567E7" w14:textId="77777777" w:rsidTr="00B600B2">
        <w:trPr>
          <w:trHeight w:val="900"/>
        </w:trPr>
        <w:tc>
          <w:tcPr>
            <w:tcW w:w="9411" w:type="dxa"/>
            <w:shd w:val="clear" w:color="auto" w:fill="BFBFBF"/>
          </w:tcPr>
          <w:p w14:paraId="627FF6B6" w14:textId="77777777" w:rsidR="00B600B2" w:rsidRPr="00E60B14" w:rsidRDefault="00B600B2" w:rsidP="00E51DE8">
            <w:pPr>
              <w:spacing w:after="120" w:line="240" w:lineRule="auto"/>
              <w:jc w:val="both"/>
              <w:rPr>
                <w:rFonts w:eastAsia="Times New Roman" w:cs="Calibri"/>
                <w:lang w:val="ro-RO"/>
              </w:rPr>
            </w:pPr>
            <w:r w:rsidRPr="00E60B14">
              <w:rPr>
                <w:rFonts w:eastAsia="Times New Roman" w:cs="Calibri"/>
                <w:bCs/>
                <w:lang w:val="ro-RO"/>
              </w:rPr>
              <w:t>ATENȚIE!</w:t>
            </w:r>
          </w:p>
          <w:p w14:paraId="62289628" w14:textId="6ED55C00" w:rsidR="00B600B2" w:rsidRPr="00E60B14" w:rsidRDefault="00B600B2" w:rsidP="00E51DE8">
            <w:pPr>
              <w:spacing w:after="120" w:line="240" w:lineRule="auto"/>
              <w:jc w:val="both"/>
              <w:rPr>
                <w:rFonts w:eastAsia="Times New Roman" w:cs="Calibri"/>
                <w:lang w:val="ro-RO"/>
              </w:rPr>
            </w:pPr>
            <w:r w:rsidRPr="00E60B14">
              <w:rPr>
                <w:rFonts w:eastAsia="Times New Roman" w:cs="Calibri"/>
                <w:lang w:val="ro-RO"/>
              </w:rPr>
              <w:t>Reevaluarea cerer</w:t>
            </w:r>
            <w:r w:rsidR="00E80EB1">
              <w:rPr>
                <w:rFonts w:eastAsia="Times New Roman" w:cs="Calibri"/>
                <w:lang w:val="ro-RO"/>
              </w:rPr>
              <w:t>i</w:t>
            </w:r>
            <w:r w:rsidRPr="00E60B14">
              <w:rPr>
                <w:rFonts w:eastAsia="Times New Roman" w:cs="Calibri"/>
                <w:lang w:val="ro-RO"/>
              </w:rPr>
              <w:t>i de finanțare ca urmare a depunerii unei contestații poate conduce la diminuarea/majorarea punctajului obținut.</w:t>
            </w:r>
          </w:p>
        </w:tc>
      </w:tr>
    </w:tbl>
    <w:p w14:paraId="323FEDEC" w14:textId="77777777" w:rsidR="00005CA7" w:rsidRPr="00E60B14" w:rsidRDefault="00005CA7" w:rsidP="000A3AC1">
      <w:pPr>
        <w:pStyle w:val="Heading2"/>
        <w:spacing w:before="360" w:after="120" w:line="240" w:lineRule="auto"/>
        <w:jc w:val="both"/>
        <w:rPr>
          <w:rFonts w:ascii="Calibri" w:hAnsi="Calibri" w:cs="Calibri"/>
          <w:color w:val="auto"/>
          <w:sz w:val="22"/>
          <w:szCs w:val="22"/>
          <w:lang w:val="ro-RO"/>
        </w:rPr>
      </w:pPr>
      <w:bookmarkStart w:id="117" w:name="_Toc144304021"/>
      <w:r w:rsidRPr="00E60B14">
        <w:rPr>
          <w:rFonts w:ascii="Calibri" w:hAnsi="Calibri" w:cs="Calibri"/>
          <w:color w:val="auto"/>
          <w:sz w:val="22"/>
          <w:szCs w:val="22"/>
          <w:lang w:val="ro-RO"/>
        </w:rPr>
        <w:t>Subsecțiunea 4.</w:t>
      </w:r>
      <w:r w:rsidR="00152B3F" w:rsidRPr="00E60B14">
        <w:rPr>
          <w:rFonts w:ascii="Calibri" w:hAnsi="Calibri" w:cs="Calibri"/>
          <w:color w:val="auto"/>
          <w:sz w:val="22"/>
          <w:szCs w:val="22"/>
          <w:lang w:val="ro-RO"/>
        </w:rPr>
        <w:t>3</w:t>
      </w:r>
      <w:r w:rsidRPr="00E60B14">
        <w:rPr>
          <w:rFonts w:ascii="Calibri" w:hAnsi="Calibri" w:cs="Calibri"/>
          <w:color w:val="auto"/>
          <w:sz w:val="22"/>
          <w:szCs w:val="22"/>
          <w:lang w:val="ro-RO"/>
        </w:rPr>
        <w:t>: Contractarea</w:t>
      </w:r>
      <w:bookmarkEnd w:id="116"/>
      <w:bookmarkEnd w:id="117"/>
    </w:p>
    <w:p w14:paraId="59974AE1" w14:textId="4268297B" w:rsidR="002F1303" w:rsidRPr="00E60B14" w:rsidRDefault="008E3097" w:rsidP="002F1303">
      <w:pPr>
        <w:spacing w:after="120" w:line="240" w:lineRule="auto"/>
        <w:jc w:val="both"/>
        <w:rPr>
          <w:rFonts w:eastAsia="Times New Roman" w:cs="Calibri"/>
          <w:lang w:val="ro-RO"/>
        </w:rPr>
      </w:pPr>
      <w:r>
        <w:rPr>
          <w:rFonts w:eastAsia="Times New Roman" w:cs="Calibri"/>
          <w:lang w:val="ro-RO"/>
        </w:rPr>
        <w:t>Dac</w:t>
      </w:r>
      <w:r w:rsidR="00267CBC">
        <w:rPr>
          <w:rFonts w:eastAsia="Times New Roman" w:cs="Calibri"/>
          <w:lang w:val="ro-RO"/>
        </w:rPr>
        <w:t>ă</w:t>
      </w:r>
      <w:r>
        <w:rPr>
          <w:rFonts w:eastAsia="Times New Roman" w:cs="Calibri"/>
          <w:lang w:val="ro-RO"/>
        </w:rPr>
        <w:t xml:space="preserve"> proiectul</w:t>
      </w:r>
      <w:r w:rsidRPr="00E60B14">
        <w:rPr>
          <w:rFonts w:eastAsia="Times New Roman" w:cs="Calibri"/>
          <w:lang w:val="ro-RO"/>
        </w:rPr>
        <w:t xml:space="preserve"> </w:t>
      </w:r>
      <w:r w:rsidR="00267CBC">
        <w:rPr>
          <w:rFonts w:eastAsia="Times New Roman" w:cs="Calibri"/>
          <w:lang w:val="ro-RO"/>
        </w:rPr>
        <w:t xml:space="preserve">a </w:t>
      </w:r>
      <w:r w:rsidR="002F1303" w:rsidRPr="00E60B14">
        <w:rPr>
          <w:rFonts w:eastAsia="Times New Roman" w:cs="Calibri"/>
          <w:lang w:val="ro-RO"/>
        </w:rPr>
        <w:t xml:space="preserve">obținut </w:t>
      </w:r>
      <w:r w:rsidR="002F1303" w:rsidRPr="00E60B14">
        <w:rPr>
          <w:rFonts w:eastAsia="Trebuchet MS" w:cs="Calibri"/>
          <w:lang w:val="ro-RO"/>
        </w:rPr>
        <w:t>minim 60 de puncte (pragul minim de calitate) în etapa de evaluare tehnică și financiară</w:t>
      </w:r>
      <w:r>
        <w:rPr>
          <w:rFonts w:eastAsia="Trebuchet MS" w:cs="Calibri"/>
          <w:lang w:val="ro-RO"/>
        </w:rPr>
        <w:t>, acesta</w:t>
      </w:r>
      <w:r w:rsidR="002F1303" w:rsidRPr="00E60B14">
        <w:rPr>
          <w:rFonts w:eastAsia="Times New Roman" w:cs="Calibri"/>
          <w:lang w:val="ro-RO"/>
        </w:rPr>
        <w:t xml:space="preserve"> v</w:t>
      </w:r>
      <w:r>
        <w:rPr>
          <w:rFonts w:eastAsia="Times New Roman" w:cs="Calibri"/>
          <w:lang w:val="ro-RO"/>
        </w:rPr>
        <w:t>a</w:t>
      </w:r>
      <w:r w:rsidR="002F1303" w:rsidRPr="00E60B14">
        <w:rPr>
          <w:rFonts w:eastAsia="Times New Roman" w:cs="Calibri"/>
          <w:lang w:val="ro-RO"/>
        </w:rPr>
        <w:t xml:space="preserve"> intra în etapa de contractare.</w:t>
      </w:r>
    </w:p>
    <w:p w14:paraId="1C2072E8" w14:textId="77777777" w:rsidR="004911B3" w:rsidRPr="00E60B14" w:rsidRDefault="004911B3" w:rsidP="004911B3">
      <w:pPr>
        <w:spacing w:after="120" w:line="240" w:lineRule="auto"/>
        <w:jc w:val="both"/>
        <w:rPr>
          <w:rFonts w:cs="Calibri"/>
          <w:lang w:val="ro-RO"/>
        </w:rPr>
      </w:pPr>
      <w:r w:rsidRPr="00E60B14">
        <w:rPr>
          <w:rFonts w:cs="Calibri"/>
          <w:lang w:val="ro-RO"/>
        </w:rPr>
        <w:t xml:space="preserve">În etapa de contractare, AM POCA solicită, dacă este cazul, clarificări/revizuiri ale cererii de finanțare, anterior solicitării transmiterii documentelor suplimentare necesare pentru semnarea contractului de finanțare, așa cum rezultă din </w:t>
      </w:r>
      <w:r w:rsidRPr="00E60B14">
        <w:rPr>
          <w:rFonts w:cs="Calibri"/>
          <w:u w:val="single"/>
          <w:lang w:val="ro-RO"/>
        </w:rPr>
        <w:t>recomandările înscrise în grilele de evaluare</w:t>
      </w:r>
      <w:r w:rsidRPr="00E60B14">
        <w:rPr>
          <w:rFonts w:cs="Calibri"/>
          <w:lang w:val="ro-RO"/>
        </w:rPr>
        <w:t xml:space="preserve"> și preluate în raportul de evaluare aprobat de AM, </w:t>
      </w:r>
      <w:r w:rsidRPr="00E60B14">
        <w:rPr>
          <w:rFonts w:cs="Calibri"/>
          <w:u w:val="single"/>
          <w:lang w:val="ro-RO"/>
        </w:rPr>
        <w:t>precum și din observațiile personalului AM POCA, urmare analizei efectuate asupra informațiilor din cererea de finanțare</w:t>
      </w:r>
      <w:r w:rsidRPr="00E60B14">
        <w:rPr>
          <w:rFonts w:cs="Calibri"/>
          <w:lang w:val="ro-RO"/>
        </w:rPr>
        <w:t xml:space="preserve">, fără modificarea scopului proiectului. </w:t>
      </w:r>
    </w:p>
    <w:p w14:paraId="1F95D710" w14:textId="27D4B383" w:rsidR="004911B3" w:rsidRPr="00DF42A1" w:rsidRDefault="00B72841" w:rsidP="007D3293">
      <w:pPr>
        <w:spacing w:after="120" w:line="240" w:lineRule="auto"/>
        <w:jc w:val="both"/>
        <w:rPr>
          <w:rFonts w:cs="Calibri"/>
          <w:bCs/>
          <w:iCs/>
          <w:lang w:val="ro-RO"/>
        </w:rPr>
      </w:pPr>
      <w:r>
        <w:rPr>
          <w:rFonts w:cs="Calibri"/>
          <w:lang w:val="ro-RO"/>
        </w:rPr>
        <w:t>Î</w:t>
      </w:r>
      <w:r w:rsidR="004911B3" w:rsidRPr="00E60B14">
        <w:rPr>
          <w:rFonts w:cs="Calibri"/>
          <w:lang w:val="ro-RO"/>
        </w:rPr>
        <w:t>n cazul în care nu vor fi operate modificările solicitate</w:t>
      </w:r>
      <w:r w:rsidR="0098645C" w:rsidRPr="00E60B14">
        <w:rPr>
          <w:rFonts w:cs="Calibri"/>
          <w:lang w:val="ro-RO"/>
        </w:rPr>
        <w:t xml:space="preserve"> sau </w:t>
      </w:r>
      <w:r w:rsidRPr="00E60B14">
        <w:rPr>
          <w:rFonts w:cs="Calibri"/>
          <w:lang w:val="ro-RO"/>
        </w:rPr>
        <w:t>solicitan</w:t>
      </w:r>
      <w:r>
        <w:rPr>
          <w:rFonts w:cs="Calibri"/>
          <w:lang w:val="ro-RO"/>
        </w:rPr>
        <w:t xml:space="preserve">tul </w:t>
      </w:r>
      <w:r w:rsidR="0098645C" w:rsidRPr="00E60B14">
        <w:rPr>
          <w:rFonts w:cs="Calibri"/>
          <w:lang w:val="ro-RO"/>
        </w:rPr>
        <w:t>nu răspund</w:t>
      </w:r>
      <w:r>
        <w:rPr>
          <w:rFonts w:cs="Calibri"/>
          <w:lang w:val="ro-RO"/>
        </w:rPr>
        <w:t>e</w:t>
      </w:r>
      <w:r w:rsidR="0098645C" w:rsidRPr="00E60B14">
        <w:rPr>
          <w:rFonts w:cs="Calibri"/>
          <w:lang w:val="ro-RO"/>
        </w:rPr>
        <w:t xml:space="preserve"> </w:t>
      </w:r>
      <w:r>
        <w:rPr>
          <w:rFonts w:cs="Calibri"/>
          <w:lang w:val="ro-RO"/>
        </w:rPr>
        <w:t xml:space="preserve">la </w:t>
      </w:r>
      <w:r w:rsidR="0098645C" w:rsidRPr="00E60B14">
        <w:rPr>
          <w:rFonts w:cs="Calibri"/>
          <w:lang w:val="ro-RO"/>
        </w:rPr>
        <w:t>clarificări în termenele acordate</w:t>
      </w:r>
      <w:r w:rsidR="0009118D">
        <w:rPr>
          <w:rFonts w:cs="Calibri"/>
          <w:lang w:val="ro-RO"/>
        </w:rPr>
        <w:t xml:space="preserve"> de c</w:t>
      </w:r>
      <w:r w:rsidR="00267CBC">
        <w:rPr>
          <w:rFonts w:cs="Calibri"/>
          <w:lang w:val="ro-RO"/>
        </w:rPr>
        <w:t>ă</w:t>
      </w:r>
      <w:r w:rsidR="0009118D">
        <w:rPr>
          <w:rFonts w:cs="Calibri"/>
          <w:lang w:val="ro-RO"/>
        </w:rPr>
        <w:t>tre ofi</w:t>
      </w:r>
      <w:r w:rsidR="00267CBC">
        <w:rPr>
          <w:rFonts w:cs="Calibri"/>
          <w:lang w:val="ro-RO"/>
        </w:rPr>
        <w:t>ț</w:t>
      </w:r>
      <w:r w:rsidR="0009118D">
        <w:rPr>
          <w:rFonts w:cs="Calibri"/>
          <w:lang w:val="ro-RO"/>
        </w:rPr>
        <w:t>erul de proiect</w:t>
      </w:r>
      <w:r w:rsidR="004911B3" w:rsidRPr="00E60B14">
        <w:rPr>
          <w:rFonts w:cs="Calibri"/>
          <w:lang w:val="ro-RO"/>
        </w:rPr>
        <w:t>, AM POCA  poate declara</w:t>
      </w:r>
      <w:r w:rsidR="004911B3" w:rsidRPr="00E60B14">
        <w:rPr>
          <w:rFonts w:cs="Calibri"/>
          <w:b/>
          <w:lang w:val="ro-RO"/>
        </w:rPr>
        <w:t xml:space="preserve"> </w:t>
      </w:r>
      <w:r w:rsidR="004911B3" w:rsidRPr="00E60B14">
        <w:rPr>
          <w:rFonts w:cs="Calibri"/>
          <w:lang w:val="ro-RO"/>
        </w:rPr>
        <w:t xml:space="preserve">proiectul </w:t>
      </w:r>
      <w:r w:rsidR="004911B3" w:rsidRPr="00E60B14">
        <w:rPr>
          <w:rFonts w:cs="Calibri"/>
          <w:u w:val="single"/>
          <w:lang w:val="ro-RO"/>
        </w:rPr>
        <w:t>respins de la contractare</w:t>
      </w:r>
      <w:r w:rsidR="004911B3" w:rsidRPr="00E60B14">
        <w:rPr>
          <w:rFonts w:cs="Calibri"/>
          <w:b/>
          <w:i/>
          <w:lang w:val="ro-RO"/>
        </w:rPr>
        <w:t>.</w:t>
      </w:r>
      <w:r w:rsidR="00C42214">
        <w:rPr>
          <w:rFonts w:cs="Calibri"/>
          <w:b/>
          <w:iCs/>
          <w:lang w:val="ro-RO"/>
        </w:rPr>
        <w:t xml:space="preserve"> </w:t>
      </w:r>
      <w:r w:rsidR="00C42214" w:rsidRPr="00C42214">
        <w:rPr>
          <w:rFonts w:cs="Calibri"/>
          <w:bCs/>
          <w:iCs/>
          <w:lang w:val="ro-RO"/>
        </w:rPr>
        <w:t>De regulă, termenul de răspuns la solicitările de cl</w:t>
      </w:r>
      <w:r w:rsidR="00DF42A1">
        <w:rPr>
          <w:rFonts w:cs="Calibri"/>
          <w:bCs/>
          <w:iCs/>
          <w:lang w:val="ro-RO"/>
        </w:rPr>
        <w:t>a</w:t>
      </w:r>
      <w:r w:rsidR="00C42214" w:rsidRPr="00C42214">
        <w:rPr>
          <w:rFonts w:cs="Calibri"/>
          <w:bCs/>
          <w:iCs/>
          <w:lang w:val="ro-RO"/>
        </w:rPr>
        <w:t>rificări</w:t>
      </w:r>
      <w:r w:rsidR="00C42214">
        <w:rPr>
          <w:rFonts w:cs="Calibri"/>
          <w:b/>
          <w:iCs/>
          <w:lang w:val="ro-RO"/>
        </w:rPr>
        <w:t xml:space="preserve"> </w:t>
      </w:r>
      <w:r w:rsidR="00DF42A1" w:rsidRPr="00DF42A1">
        <w:rPr>
          <w:rFonts w:cs="Calibri"/>
          <w:bCs/>
          <w:iCs/>
          <w:lang w:val="ro-RO"/>
        </w:rPr>
        <w:t>este de maxim 2 z</w:t>
      </w:r>
      <w:r w:rsidR="007D3293">
        <w:rPr>
          <w:rFonts w:cs="Calibri"/>
          <w:bCs/>
          <w:iCs/>
          <w:lang w:val="ro-RO"/>
        </w:rPr>
        <w:t>i</w:t>
      </w:r>
      <w:r w:rsidR="00DF42A1" w:rsidRPr="00DF42A1">
        <w:rPr>
          <w:rFonts w:cs="Calibri"/>
          <w:bCs/>
          <w:iCs/>
          <w:lang w:val="ro-RO"/>
        </w:rPr>
        <w:t>le lucrătoare, însă acesta poate fi extins pana la maxim 5 zile lucr</w:t>
      </w:r>
      <w:r w:rsidR="00267CBC">
        <w:rPr>
          <w:rFonts w:cs="Calibri"/>
          <w:bCs/>
          <w:iCs/>
          <w:lang w:val="ro-RO"/>
        </w:rPr>
        <w:t>ă</w:t>
      </w:r>
      <w:r w:rsidR="00DF42A1" w:rsidRPr="00DF42A1">
        <w:rPr>
          <w:rFonts w:cs="Calibri"/>
          <w:bCs/>
          <w:iCs/>
          <w:lang w:val="ro-RO"/>
        </w:rPr>
        <w:t xml:space="preserve">toare, in </w:t>
      </w:r>
      <w:proofErr w:type="spellStart"/>
      <w:r w:rsidR="00DF42A1" w:rsidRPr="00DF42A1">
        <w:rPr>
          <w:rFonts w:cs="Calibri"/>
          <w:bCs/>
          <w:iCs/>
          <w:lang w:val="ro-RO"/>
        </w:rPr>
        <w:t>situatii</w:t>
      </w:r>
      <w:proofErr w:type="spellEnd"/>
      <w:r w:rsidR="00DF42A1" w:rsidRPr="00DF42A1">
        <w:rPr>
          <w:rFonts w:cs="Calibri"/>
          <w:bCs/>
          <w:iCs/>
          <w:lang w:val="ro-RO"/>
        </w:rPr>
        <w:t xml:space="preserve"> în care răspunsul la clarificări implică</w:t>
      </w:r>
      <w:r w:rsidR="00DF42A1">
        <w:rPr>
          <w:rFonts w:cs="Calibri"/>
          <w:bCs/>
          <w:iCs/>
          <w:lang w:val="ro-RO"/>
        </w:rPr>
        <w:t xml:space="preserve"> transmiterea unor documente care se emit de alte entități publice și/sau private.</w:t>
      </w:r>
      <w:r w:rsidR="00DF42A1" w:rsidRPr="00DF42A1">
        <w:rPr>
          <w:rFonts w:cs="Calibri"/>
          <w:bCs/>
          <w:iCs/>
          <w:lang w:val="ro-RO"/>
        </w:rPr>
        <w:t xml:space="preserve"> </w:t>
      </w:r>
    </w:p>
    <w:p w14:paraId="52684BAA" w14:textId="77777777" w:rsidR="004911B3" w:rsidRPr="00E60B14" w:rsidRDefault="004911B3" w:rsidP="004911B3">
      <w:pPr>
        <w:shd w:val="clear" w:color="auto" w:fill="FFFFFF"/>
        <w:spacing w:after="120" w:line="240" w:lineRule="auto"/>
        <w:jc w:val="both"/>
        <w:rPr>
          <w:rFonts w:cs="Calibri"/>
          <w:lang w:val="ro-RO"/>
        </w:rPr>
      </w:pPr>
      <w:r w:rsidRPr="00E60B14">
        <w:rPr>
          <w:rFonts w:cs="Calibri"/>
          <w:lang w:val="ro-RO"/>
        </w:rPr>
        <w:t xml:space="preserve">Graficul estimativ privind depunerea cererilor rambursare (va fi completat de către </w:t>
      </w:r>
      <w:proofErr w:type="spellStart"/>
      <w:r w:rsidRPr="00E60B14">
        <w:rPr>
          <w:rFonts w:cs="Calibri"/>
          <w:lang w:val="ro-RO"/>
        </w:rPr>
        <w:t>aplicant</w:t>
      </w:r>
      <w:proofErr w:type="spellEnd"/>
      <w:r w:rsidRPr="00E60B14">
        <w:rPr>
          <w:rFonts w:cs="Calibri"/>
          <w:lang w:val="ro-RO"/>
        </w:rPr>
        <w:t xml:space="preserve"> în secțiunea Graficul de rambursare </w:t>
      </w:r>
      <w:r w:rsidR="00401197">
        <w:rPr>
          <w:rFonts w:cs="Calibri"/>
          <w:lang w:val="ro-RO"/>
        </w:rPr>
        <w:t xml:space="preserve">a cererii de finanțare </w:t>
      </w:r>
      <w:r w:rsidRPr="00E60B14">
        <w:rPr>
          <w:rFonts w:cs="Calibri"/>
          <w:lang w:val="ro-RO"/>
        </w:rPr>
        <w:t>din aplicația MySMIS</w:t>
      </w:r>
      <w:r w:rsidR="001F5C81" w:rsidRPr="00E60B14">
        <w:rPr>
          <w:rFonts w:cs="Calibri"/>
          <w:lang w:val="ro-RO"/>
        </w:rPr>
        <w:t>)</w:t>
      </w:r>
      <w:r w:rsidRPr="00E60B14">
        <w:rPr>
          <w:rFonts w:cs="Calibri"/>
          <w:lang w:val="ro-RO"/>
        </w:rPr>
        <w:t>.</w:t>
      </w:r>
    </w:p>
    <w:p w14:paraId="062BA435" w14:textId="173BAFC6" w:rsidR="004911B3" w:rsidRPr="00E60B14" w:rsidDel="000676B1" w:rsidRDefault="004911B3" w:rsidP="004911B3">
      <w:pPr>
        <w:spacing w:after="120" w:line="240" w:lineRule="auto"/>
        <w:jc w:val="both"/>
        <w:rPr>
          <w:del w:id="118" w:author="Elisabeta Trifan" w:date="2023-09-27T12:00:00Z"/>
          <w:rFonts w:eastAsia="Times New Roman" w:cs="Calibri"/>
          <w:lang w:val="ro-RO"/>
        </w:rPr>
      </w:pPr>
      <w:r w:rsidRPr="00E60B14">
        <w:rPr>
          <w:rFonts w:eastAsia="Times New Roman" w:cs="Calibri"/>
          <w:lang w:val="ro-RO"/>
        </w:rPr>
        <w:t xml:space="preserve">După efectuarea tuturor modificărilor solicitate de către AM POCA, în vederea finalizării etapei de contractare a proiectului, AM POCA va solicita transmiterea documentelor suplimentare necesare pentru încheierea </w:t>
      </w:r>
      <w:r w:rsidR="00C017F6">
        <w:rPr>
          <w:rFonts w:eastAsia="Times New Roman" w:cs="Calibri"/>
          <w:lang w:val="ro-RO"/>
        </w:rPr>
        <w:t>ordinului de finanțare</w:t>
      </w:r>
      <w:r w:rsidR="000676B1">
        <w:rPr>
          <w:rFonts w:eastAsia="Times New Roman" w:cs="Calibri"/>
          <w:lang w:val="ro-RO"/>
        </w:rPr>
        <w:t xml:space="preserve">, </w:t>
      </w:r>
      <w:proofErr w:type="spellStart"/>
      <w:r w:rsidR="000676B1">
        <w:rPr>
          <w:rFonts w:eastAsia="Times New Roman" w:cs="Calibri"/>
          <w:lang w:val="ro-RO"/>
        </w:rPr>
        <w:t>respectiv</w:t>
      </w:r>
      <w:r w:rsidR="007D3293">
        <w:rPr>
          <w:rFonts w:eastAsia="Times New Roman" w:cs="Calibri"/>
          <w:lang w:val="ro-RO"/>
        </w:rPr>
        <w:t>:</w:t>
      </w:r>
    </w:p>
    <w:p w14:paraId="710FD04E" w14:textId="77777777" w:rsidR="003A1612" w:rsidRPr="00E60B14" w:rsidRDefault="003A1612" w:rsidP="000A3AC1">
      <w:pPr>
        <w:numPr>
          <w:ilvl w:val="0"/>
          <w:numId w:val="9"/>
        </w:numPr>
        <w:shd w:val="clear" w:color="auto" w:fill="FFFFFF"/>
        <w:spacing w:after="0" w:line="240" w:lineRule="auto"/>
        <w:ind w:left="714" w:hanging="357"/>
        <w:jc w:val="both"/>
        <w:rPr>
          <w:rFonts w:cs="Calibri"/>
          <w:lang w:val="ro-RO"/>
        </w:rPr>
      </w:pPr>
      <w:r w:rsidRPr="00E60B14">
        <w:rPr>
          <w:rFonts w:cs="Calibri"/>
          <w:lang w:val="ro-RO"/>
        </w:rPr>
        <w:t>Formularul</w:t>
      </w:r>
      <w:proofErr w:type="spellEnd"/>
      <w:r w:rsidRPr="00E60B14">
        <w:rPr>
          <w:rFonts w:cs="Calibri"/>
          <w:lang w:val="ro-RO"/>
        </w:rPr>
        <w:t xml:space="preserve"> de identificare financiară sau adresa Trezoreriei/Băncii Comerciale din care să reiasă conturile alocate proiectului;</w:t>
      </w:r>
    </w:p>
    <w:p w14:paraId="06B7403E" w14:textId="77777777" w:rsidR="003A1612" w:rsidRPr="00E60B14" w:rsidRDefault="003A1612" w:rsidP="000A3AC1">
      <w:pPr>
        <w:numPr>
          <w:ilvl w:val="0"/>
          <w:numId w:val="9"/>
        </w:numPr>
        <w:shd w:val="clear" w:color="auto" w:fill="FFFFFF"/>
        <w:spacing w:after="0" w:line="240" w:lineRule="auto"/>
        <w:ind w:left="714" w:hanging="357"/>
        <w:jc w:val="both"/>
        <w:rPr>
          <w:rFonts w:cs="Calibri"/>
          <w:lang w:val="ro-RO"/>
        </w:rPr>
      </w:pPr>
      <w:r w:rsidRPr="00E60B14">
        <w:rPr>
          <w:rFonts w:cs="Calibri"/>
          <w:lang w:val="ro-RO"/>
        </w:rPr>
        <w:t>Declarația de eligibilitate a solicitantului în cazul în care, de la momentul depunerii cererii de finanțare spre evaluare și până la momentul contractării au intervenit modificări în ceea ce privește reprezentantul legal;</w:t>
      </w:r>
    </w:p>
    <w:p w14:paraId="3F284066" w14:textId="67D2FEEB" w:rsidR="003A1612" w:rsidRPr="00E60B14" w:rsidRDefault="003A1612" w:rsidP="000A3AC1">
      <w:pPr>
        <w:numPr>
          <w:ilvl w:val="0"/>
          <w:numId w:val="9"/>
        </w:numPr>
        <w:shd w:val="clear" w:color="auto" w:fill="FFFFFF"/>
        <w:spacing w:after="0" w:line="240" w:lineRule="auto"/>
        <w:ind w:left="714" w:hanging="357"/>
        <w:jc w:val="both"/>
        <w:rPr>
          <w:rFonts w:cs="Calibri"/>
          <w:lang w:val="ro-RO"/>
        </w:rPr>
      </w:pPr>
      <w:r w:rsidRPr="00E60B14">
        <w:rPr>
          <w:rFonts w:cs="Calibri"/>
          <w:lang w:val="ro-RO"/>
        </w:rPr>
        <w:t xml:space="preserve">Graficul estimativ privind depunerea cererilor de rambursare, completat în </w:t>
      </w:r>
      <w:r w:rsidR="00401197">
        <w:rPr>
          <w:rFonts w:cs="Calibri"/>
          <w:lang w:val="ro-RO"/>
        </w:rPr>
        <w:t xml:space="preserve">cererea de finanțare în </w:t>
      </w:r>
      <w:r w:rsidRPr="00E60B14">
        <w:rPr>
          <w:rFonts w:cs="Calibri"/>
          <w:lang w:val="ro-RO"/>
        </w:rPr>
        <w:t>secțiunea dedicată din MySMIS;</w:t>
      </w:r>
    </w:p>
    <w:p w14:paraId="063B538A" w14:textId="7D2D897D" w:rsidR="003A1612" w:rsidRPr="00E60B14" w:rsidRDefault="003A1612" w:rsidP="000A3AC1">
      <w:pPr>
        <w:numPr>
          <w:ilvl w:val="0"/>
          <w:numId w:val="9"/>
        </w:numPr>
        <w:shd w:val="clear" w:color="auto" w:fill="FFFFFF"/>
        <w:spacing w:after="0" w:line="240" w:lineRule="auto"/>
        <w:ind w:left="714" w:hanging="357"/>
        <w:jc w:val="both"/>
        <w:rPr>
          <w:rFonts w:cs="Calibri"/>
          <w:lang w:val="ro-RO"/>
        </w:rPr>
      </w:pPr>
      <w:r w:rsidRPr="00E60B14">
        <w:rPr>
          <w:rFonts w:cs="Calibri"/>
          <w:lang w:val="ro-RO"/>
        </w:rPr>
        <w:t xml:space="preserve">Actul administrativ / documentul de numire corespunzător de numire a membrilor echipei de </w:t>
      </w:r>
      <w:r w:rsidR="00E176E3">
        <w:rPr>
          <w:rFonts w:cs="Calibri"/>
          <w:lang w:val="ro-RO"/>
        </w:rPr>
        <w:t>implementare</w:t>
      </w:r>
      <w:r w:rsidR="00E176E3" w:rsidRPr="00E60B14">
        <w:rPr>
          <w:rFonts w:cs="Calibri"/>
          <w:lang w:val="ro-RO"/>
        </w:rPr>
        <w:t xml:space="preserve"> </w:t>
      </w:r>
      <w:r w:rsidRPr="00E60B14">
        <w:rPr>
          <w:rFonts w:cs="Calibri"/>
          <w:lang w:val="ro-RO"/>
        </w:rPr>
        <w:t>a proiectului;</w:t>
      </w:r>
    </w:p>
    <w:p w14:paraId="2D007760" w14:textId="50CD6472" w:rsidR="003A1612" w:rsidRPr="00E60B14" w:rsidRDefault="003A1612" w:rsidP="000A3AC1">
      <w:pPr>
        <w:numPr>
          <w:ilvl w:val="0"/>
          <w:numId w:val="9"/>
        </w:numPr>
        <w:shd w:val="clear" w:color="auto" w:fill="FFFFFF"/>
        <w:spacing w:after="0" w:line="240" w:lineRule="auto"/>
        <w:ind w:left="714" w:hanging="357"/>
        <w:jc w:val="both"/>
        <w:rPr>
          <w:lang w:val="ro-RO"/>
        </w:rPr>
      </w:pPr>
      <w:r w:rsidRPr="00E60B14">
        <w:rPr>
          <w:lang w:val="ro-RO"/>
        </w:rPr>
        <w:t>CV-urile în format Europass (semnate și datate) sau fișele de post anterioare (în copii conforme cu originalul) din care să rezulte îndeplinirea cerințe</w:t>
      </w:r>
      <w:r w:rsidR="00E176E3">
        <w:rPr>
          <w:lang w:val="ro-RO"/>
        </w:rPr>
        <w:t>i</w:t>
      </w:r>
      <w:r w:rsidRPr="00E60B14">
        <w:rPr>
          <w:lang w:val="ro-RO"/>
        </w:rPr>
        <w:t xml:space="preserve"> </w:t>
      </w:r>
      <w:r w:rsidR="00267CBC">
        <w:rPr>
          <w:lang w:val="ro-RO"/>
        </w:rPr>
        <w:t xml:space="preserve">privind </w:t>
      </w:r>
      <w:r w:rsidR="00267CBC">
        <w:rPr>
          <w:rFonts w:cs="Calibri"/>
          <w:lang w:val="ro-RO"/>
        </w:rPr>
        <w:t>experiența de cel puțin 6 luni în implementarea proiectelor</w:t>
      </w:r>
      <w:r w:rsidRPr="00E60B14">
        <w:rPr>
          <w:lang w:val="ro-RO"/>
        </w:rPr>
        <w:t>;</w:t>
      </w:r>
    </w:p>
    <w:p w14:paraId="05F07818" w14:textId="77777777" w:rsidR="00793A85" w:rsidRPr="004F786D" w:rsidRDefault="003A1612" w:rsidP="000A3AC1">
      <w:pPr>
        <w:numPr>
          <w:ilvl w:val="0"/>
          <w:numId w:val="9"/>
        </w:numPr>
        <w:spacing w:after="0" w:line="240" w:lineRule="auto"/>
        <w:ind w:left="714" w:hanging="357"/>
        <w:jc w:val="both"/>
        <w:rPr>
          <w:rFonts w:cs="Calibri"/>
          <w:lang w:val="ro-RO"/>
        </w:rPr>
      </w:pPr>
      <w:r w:rsidRPr="00E60B14">
        <w:rPr>
          <w:rFonts w:cs="Calibri"/>
          <w:lang w:val="ro-RO"/>
        </w:rPr>
        <w:t>Certificatul de înregistrare fiscală;</w:t>
      </w:r>
    </w:p>
    <w:p w14:paraId="753BD881" w14:textId="70C268EB" w:rsidR="00CD32A0" w:rsidRPr="00E60B14" w:rsidRDefault="004911B3" w:rsidP="004911B3">
      <w:pPr>
        <w:spacing w:after="120" w:line="240" w:lineRule="auto"/>
        <w:jc w:val="both"/>
        <w:rPr>
          <w:rFonts w:eastAsia="Times New Roman" w:cs="Calibri"/>
          <w:lang w:val="ro-RO"/>
        </w:rPr>
      </w:pPr>
      <w:r w:rsidRPr="00E60B14">
        <w:rPr>
          <w:rFonts w:eastAsia="Times New Roman" w:cs="Calibri"/>
          <w:lang w:val="ro-RO"/>
        </w:rPr>
        <w:t xml:space="preserve">După primirea tuturor documentelor solicitate, AM POCA redactează </w:t>
      </w:r>
      <w:r w:rsidR="00401197">
        <w:rPr>
          <w:rFonts w:eastAsia="Times New Roman" w:cs="Calibri"/>
          <w:lang w:val="ro-RO"/>
        </w:rPr>
        <w:t>ordinul</w:t>
      </w:r>
      <w:r w:rsidRPr="00E60B14">
        <w:rPr>
          <w:rFonts w:eastAsia="Times New Roman" w:cs="Calibri"/>
          <w:lang w:val="ro-RO"/>
        </w:rPr>
        <w:t xml:space="preserve"> de finanțare și îl transmite pe circuitul intern de avizare. Ulterior </w:t>
      </w:r>
      <w:r w:rsidR="00E176E3">
        <w:rPr>
          <w:rFonts w:eastAsia="Times New Roman" w:cs="Calibri"/>
          <w:lang w:val="ro-RO"/>
        </w:rPr>
        <w:t>aprobării ordinului de finanțare</w:t>
      </w:r>
      <w:r w:rsidRPr="00E60B14">
        <w:rPr>
          <w:rFonts w:eastAsia="Times New Roman" w:cs="Calibri"/>
          <w:lang w:val="ro-RO"/>
        </w:rPr>
        <w:t xml:space="preserve">, AM POCA </w:t>
      </w:r>
      <w:r w:rsidR="00E176E3">
        <w:rPr>
          <w:rFonts w:eastAsia="Times New Roman" w:cs="Calibri"/>
          <w:lang w:val="ro-RO"/>
        </w:rPr>
        <w:t xml:space="preserve">încarcă documentul în sistemul </w:t>
      </w:r>
      <w:proofErr w:type="spellStart"/>
      <w:r w:rsidR="00E176E3">
        <w:rPr>
          <w:rFonts w:eastAsia="Times New Roman" w:cs="Calibri"/>
          <w:lang w:val="ro-RO"/>
        </w:rPr>
        <w:t>infomatic</w:t>
      </w:r>
      <w:proofErr w:type="spellEnd"/>
      <w:r w:rsidR="00E176E3">
        <w:rPr>
          <w:rFonts w:eastAsia="Times New Roman" w:cs="Calibri"/>
          <w:lang w:val="ro-RO"/>
        </w:rPr>
        <w:t xml:space="preserve"> </w:t>
      </w:r>
      <w:proofErr w:type="spellStart"/>
      <w:r w:rsidR="00E176E3">
        <w:rPr>
          <w:rFonts w:eastAsia="Times New Roman" w:cs="Calibri"/>
          <w:lang w:val="ro-RO"/>
        </w:rPr>
        <w:t>MySMIS</w:t>
      </w:r>
      <w:proofErr w:type="spellEnd"/>
      <w:r w:rsidR="00E176E3">
        <w:rPr>
          <w:rFonts w:eastAsia="Times New Roman" w:cs="Calibri"/>
          <w:lang w:val="ro-RO"/>
        </w:rPr>
        <w:t>. ,</w:t>
      </w:r>
      <w:r w:rsidRPr="00E60B14">
        <w:rPr>
          <w:rFonts w:eastAsia="Times New Roman" w:cs="Calibri"/>
          <w:lang w:val="ro-RO"/>
        </w:rPr>
        <w:t xml:space="preserve"> </w:t>
      </w:r>
    </w:p>
    <w:p w14:paraId="555AA0AF" w14:textId="7C0BC1A2" w:rsidR="004911B3" w:rsidRPr="00E60B14" w:rsidRDefault="004911B3" w:rsidP="004911B3">
      <w:pPr>
        <w:spacing w:after="120" w:line="240" w:lineRule="auto"/>
        <w:jc w:val="both"/>
        <w:rPr>
          <w:rFonts w:eastAsia="Times New Roman" w:cs="Calibri"/>
          <w:color w:val="000000"/>
          <w:lang w:val="ro-RO"/>
        </w:rPr>
      </w:pPr>
      <w:r w:rsidRPr="00E60B14">
        <w:rPr>
          <w:rFonts w:eastAsia="Times New Roman" w:cs="Calibri"/>
          <w:color w:val="000000"/>
          <w:lang w:val="ro-RO"/>
        </w:rPr>
        <w:t xml:space="preserve">Semnarea </w:t>
      </w:r>
      <w:r w:rsidR="00A1195E">
        <w:rPr>
          <w:rFonts w:eastAsia="Times New Roman" w:cs="Calibri"/>
          <w:color w:val="000000"/>
          <w:lang w:val="ro-RO"/>
        </w:rPr>
        <w:t>ordinului</w:t>
      </w:r>
      <w:r w:rsidRPr="00E60B14">
        <w:rPr>
          <w:rFonts w:eastAsia="Times New Roman" w:cs="Calibri"/>
          <w:color w:val="000000"/>
          <w:lang w:val="ro-RO"/>
        </w:rPr>
        <w:t xml:space="preserve"> de finanțare conduce la acceptarea de către Beneficiar a introducerii pe lista de operațiuni (proiecte) a AM POCA, în conformitate cu prevederile art. 115 alineatul (2) din Regulamentul (UE) nr. 1303/2013</w:t>
      </w:r>
      <w:r w:rsidR="00CD32A0" w:rsidRPr="00E60B14">
        <w:rPr>
          <w:rFonts w:eastAsia="Times New Roman" w:cs="Calibri"/>
          <w:color w:val="000000"/>
          <w:lang w:val="ro-RO"/>
        </w:rPr>
        <w:t>.</w:t>
      </w:r>
    </w:p>
    <w:tbl>
      <w:tblPr>
        <w:tblStyle w:val="TableGrid"/>
        <w:tblW w:w="0" w:type="auto"/>
        <w:tblLook w:val="04A0" w:firstRow="1" w:lastRow="0" w:firstColumn="1" w:lastColumn="0" w:noHBand="0" w:noVBand="1"/>
      </w:tblPr>
      <w:tblGrid>
        <w:gridCol w:w="9293"/>
      </w:tblGrid>
      <w:tr w:rsidR="00922C45" w:rsidRPr="00C017F6" w14:paraId="15A6CA4C" w14:textId="77777777" w:rsidTr="00FC2E19">
        <w:tc>
          <w:tcPr>
            <w:tcW w:w="9293" w:type="dxa"/>
          </w:tcPr>
          <w:p w14:paraId="10D34FBD" w14:textId="6A105CB5" w:rsidR="00922C45" w:rsidRPr="00E60B14" w:rsidRDefault="00922C45" w:rsidP="00922C45">
            <w:pPr>
              <w:spacing w:after="120" w:line="240" w:lineRule="auto"/>
              <w:jc w:val="both"/>
              <w:rPr>
                <w:rFonts w:eastAsia="Times New Roman" w:cs="Calibri"/>
                <w:color w:val="000000"/>
                <w:lang w:val="ro-RO"/>
              </w:rPr>
            </w:pPr>
            <w:r w:rsidRPr="00E60B14">
              <w:rPr>
                <w:rFonts w:eastAsia="Times New Roman" w:cs="Calibri"/>
                <w:color w:val="000000"/>
                <w:lang w:val="ro-RO"/>
              </w:rPr>
              <w:lastRenderedPageBreak/>
              <w:t>Întreaga procedură de evaluare și contractare a cereri</w:t>
            </w:r>
            <w:r w:rsidR="000F01F3">
              <w:rPr>
                <w:rFonts w:eastAsia="Times New Roman" w:cs="Calibri"/>
                <w:color w:val="000000"/>
                <w:lang w:val="ro-RO"/>
              </w:rPr>
              <w:t>i</w:t>
            </w:r>
            <w:r w:rsidRPr="00E60B14">
              <w:rPr>
                <w:rFonts w:eastAsia="Times New Roman" w:cs="Calibri"/>
                <w:color w:val="000000"/>
                <w:lang w:val="ro-RO"/>
              </w:rPr>
              <w:t xml:space="preserve"> de finanțare depuse se va desfășura, conform prevederilor O.U.G. nr. 65/2020 privind unele măsuri pentru digitalizarea sistemului de coordonare şi gestionare a fondurilor europene structurale şi de investiţii pentru perioada de programare 2014-2020, numai prin intermediul sistemului informatic SMIS2014+/MySMIS2014!</w:t>
            </w:r>
          </w:p>
        </w:tc>
      </w:tr>
    </w:tbl>
    <w:p w14:paraId="3AAB87C6" w14:textId="77777777" w:rsidR="00005CA7" w:rsidRPr="00E60B14" w:rsidRDefault="00005CA7" w:rsidP="00EB6C4A">
      <w:pPr>
        <w:pStyle w:val="Heading1"/>
        <w:pageBreakBefore/>
        <w:spacing w:after="120"/>
        <w:ind w:left="0"/>
        <w:jc w:val="center"/>
        <w:rPr>
          <w:rFonts w:cs="Calibri"/>
          <w:sz w:val="22"/>
          <w:szCs w:val="22"/>
          <w:lang w:val="ro-RO"/>
        </w:rPr>
      </w:pPr>
      <w:bookmarkStart w:id="119" w:name="_Toc489006365"/>
      <w:bookmarkStart w:id="120" w:name="_Toc144304022"/>
      <w:r w:rsidRPr="00E60B14">
        <w:rPr>
          <w:rFonts w:cs="Calibri"/>
          <w:sz w:val="22"/>
          <w:szCs w:val="22"/>
          <w:lang w:val="ro-RO"/>
        </w:rPr>
        <w:lastRenderedPageBreak/>
        <w:t>SECȚIUNEA 5: Lista documentelor ce însoțesc cererea de finanțare</w:t>
      </w:r>
      <w:bookmarkEnd w:id="119"/>
      <w:bookmarkEnd w:id="120"/>
    </w:p>
    <w:p w14:paraId="61847950" w14:textId="77777777" w:rsidR="00005CA7" w:rsidRPr="00E60B14" w:rsidRDefault="00005CA7" w:rsidP="00A17F94">
      <w:pPr>
        <w:spacing w:after="120" w:line="240" w:lineRule="auto"/>
        <w:jc w:val="both"/>
        <w:rPr>
          <w:rFonts w:cs="Calibri"/>
          <w:lang w:val="ro-RO"/>
        </w:rPr>
      </w:pPr>
      <w:r w:rsidRPr="00E60B14">
        <w:rPr>
          <w:rFonts w:cs="Calibri"/>
          <w:lang w:val="ro-RO"/>
        </w:rPr>
        <w:t>La transmiterea cererii de finanțare trebuie anexate (încărcate) următoarele documente:</w:t>
      </w:r>
    </w:p>
    <w:p w14:paraId="322EEFB8" w14:textId="3B206870" w:rsidR="00005CA7" w:rsidRPr="00E60B14" w:rsidRDefault="00005CA7" w:rsidP="001F5C81">
      <w:pPr>
        <w:numPr>
          <w:ilvl w:val="0"/>
          <w:numId w:val="18"/>
        </w:numPr>
        <w:spacing w:after="120" w:line="240" w:lineRule="auto"/>
        <w:jc w:val="both"/>
        <w:rPr>
          <w:rFonts w:cs="Calibri"/>
          <w:lang w:val="ro-RO"/>
        </w:rPr>
      </w:pPr>
      <w:r w:rsidRPr="00E60B14">
        <w:rPr>
          <w:rFonts w:cs="Calibri"/>
          <w:b/>
          <w:lang w:val="ro-RO"/>
        </w:rPr>
        <w:t xml:space="preserve">Declaraţie de eligibilitate a solicitantului </w:t>
      </w:r>
      <w:r w:rsidR="00582C64" w:rsidRPr="00E60B14">
        <w:rPr>
          <w:rFonts w:cs="Calibri"/>
          <w:lang w:val="ro-RO"/>
        </w:rPr>
        <w:t>completată și semnată, în nume propriu, de către reprezentantul legal sau împuternicit</w:t>
      </w:r>
      <w:r w:rsidR="00582C64" w:rsidRPr="00E60B14">
        <w:rPr>
          <w:rFonts w:cs="Calibri"/>
          <w:i/>
          <w:lang w:val="ro-RO"/>
        </w:rPr>
        <w:t xml:space="preserve"> (în situația în care această declarație este completată și semnată, în nume propriu, de împuternicit se va atașa împuternicirea / actul administrativ)</w:t>
      </w:r>
      <w:r w:rsidR="0069039D" w:rsidRPr="00E60B14">
        <w:rPr>
          <w:rFonts w:cs="Calibri"/>
          <w:i/>
          <w:lang w:val="ro-RO"/>
        </w:rPr>
        <w:t>.</w:t>
      </w:r>
      <w:r w:rsidRPr="00E60B14">
        <w:rPr>
          <w:rFonts w:cs="Calibri"/>
          <w:lang w:val="ro-RO"/>
        </w:rPr>
        <w:t xml:space="preserve"> Formularul se regăsește în </w:t>
      </w:r>
      <w:r w:rsidRPr="00E60B14">
        <w:rPr>
          <w:rFonts w:cs="Calibri"/>
          <w:b/>
          <w:lang w:val="ro-RO"/>
        </w:rPr>
        <w:t>Anexa II</w:t>
      </w:r>
      <w:r w:rsidR="005C0C5D" w:rsidRPr="00E60B14">
        <w:rPr>
          <w:rFonts w:cs="Calibri"/>
          <w:b/>
          <w:lang w:val="ro-RO"/>
        </w:rPr>
        <w:t>I</w:t>
      </w:r>
      <w:r w:rsidRPr="00E60B14">
        <w:rPr>
          <w:rFonts w:cs="Calibri"/>
          <w:b/>
          <w:lang w:val="ro-RO"/>
        </w:rPr>
        <w:t xml:space="preserve">.1 </w:t>
      </w:r>
      <w:r w:rsidRPr="00E60B14">
        <w:rPr>
          <w:rFonts w:cs="Calibri"/>
          <w:lang w:val="ro-RO"/>
        </w:rPr>
        <w:t xml:space="preserve">a </w:t>
      </w:r>
      <w:r w:rsidR="00A55A3E">
        <w:rPr>
          <w:rFonts w:cs="Calibri"/>
          <w:lang w:val="ro-RO"/>
        </w:rPr>
        <w:t>ghidului solicitantului</w:t>
      </w:r>
      <w:r w:rsidRPr="00E60B14">
        <w:rPr>
          <w:rFonts w:cs="Calibri"/>
          <w:lang w:val="ro-RO"/>
        </w:rPr>
        <w:t>;</w:t>
      </w:r>
    </w:p>
    <w:p w14:paraId="4DAF30C6" w14:textId="45D733E8" w:rsidR="00005CA7" w:rsidRPr="00A1195E" w:rsidRDefault="00005CA7" w:rsidP="001F5C81">
      <w:pPr>
        <w:numPr>
          <w:ilvl w:val="0"/>
          <w:numId w:val="18"/>
        </w:numPr>
        <w:spacing w:after="120" w:line="240" w:lineRule="auto"/>
        <w:jc w:val="both"/>
        <w:rPr>
          <w:rFonts w:cs="Calibri"/>
          <w:lang w:val="ro-RO"/>
        </w:rPr>
      </w:pPr>
      <w:r w:rsidRPr="00A1195E">
        <w:rPr>
          <w:rFonts w:cs="Calibri"/>
          <w:b/>
          <w:lang w:val="ro-RO"/>
        </w:rPr>
        <w:t xml:space="preserve">Declarația privind eligibilitatea TVA a solicitantului </w:t>
      </w:r>
      <w:r w:rsidR="00582C64" w:rsidRPr="00A1195E">
        <w:rPr>
          <w:rFonts w:cs="Calibri"/>
          <w:lang w:val="ro-RO"/>
        </w:rPr>
        <w:t xml:space="preserve">completată și </w:t>
      </w:r>
      <w:r w:rsidRPr="00A1195E">
        <w:rPr>
          <w:rFonts w:cs="Calibri"/>
          <w:lang w:val="ro-RO"/>
        </w:rPr>
        <w:t>semnată</w:t>
      </w:r>
      <w:r w:rsidR="00582C64" w:rsidRPr="00A1195E">
        <w:rPr>
          <w:rFonts w:cs="Calibri"/>
          <w:lang w:val="ro-RO"/>
        </w:rPr>
        <w:t>, în nume propriu,</w:t>
      </w:r>
      <w:r w:rsidRPr="00A1195E">
        <w:rPr>
          <w:rFonts w:cs="Calibri"/>
          <w:lang w:val="ro-RO"/>
        </w:rPr>
        <w:t xml:space="preserve"> de reprezentantul legal al instituției</w:t>
      </w:r>
      <w:r w:rsidRPr="00A1195E">
        <w:rPr>
          <w:rFonts w:cs="Calibri"/>
          <w:i/>
          <w:lang w:val="ro-RO"/>
        </w:rPr>
        <w:t xml:space="preserve">: în situația în care această declarație este </w:t>
      </w:r>
      <w:r w:rsidR="00582C64" w:rsidRPr="00A1195E">
        <w:rPr>
          <w:rFonts w:cs="Calibri"/>
          <w:i/>
          <w:lang w:val="ro-RO"/>
        </w:rPr>
        <w:t>completată și semnată, în nume propriu, de împuternicit se va atașa împuternicirea/actul administrativ)</w:t>
      </w:r>
      <w:r w:rsidRPr="00A1195E">
        <w:rPr>
          <w:rFonts w:cs="Calibri"/>
          <w:lang w:val="ro-RO"/>
        </w:rPr>
        <w:t>. Formularul se regăsește în</w:t>
      </w:r>
      <w:r w:rsidRPr="00A1195E">
        <w:rPr>
          <w:rFonts w:cs="Calibri"/>
          <w:b/>
          <w:lang w:val="ro-RO"/>
        </w:rPr>
        <w:t xml:space="preserve"> Anexa I</w:t>
      </w:r>
      <w:r w:rsidR="005C0C5D" w:rsidRPr="00A1195E">
        <w:rPr>
          <w:rFonts w:cs="Calibri"/>
          <w:b/>
          <w:lang w:val="ro-RO"/>
        </w:rPr>
        <w:t>I</w:t>
      </w:r>
      <w:r w:rsidRPr="00A1195E">
        <w:rPr>
          <w:rFonts w:cs="Calibri"/>
          <w:b/>
          <w:lang w:val="ro-RO"/>
        </w:rPr>
        <w:t xml:space="preserve">I.2 </w:t>
      </w:r>
      <w:r w:rsidRPr="00A1195E">
        <w:rPr>
          <w:rFonts w:cs="Calibri"/>
          <w:lang w:val="ro-RO"/>
        </w:rPr>
        <w:t xml:space="preserve">a </w:t>
      </w:r>
      <w:r w:rsidR="00A55A3E">
        <w:rPr>
          <w:rFonts w:cs="Calibri"/>
          <w:lang w:val="ro-RO"/>
        </w:rPr>
        <w:t>ghidului solicitantului</w:t>
      </w:r>
      <w:r w:rsidRPr="00A1195E">
        <w:rPr>
          <w:rFonts w:cs="Calibri"/>
          <w:lang w:val="ro-RO"/>
        </w:rPr>
        <w:t>;</w:t>
      </w:r>
    </w:p>
    <w:p w14:paraId="54EEE7FB" w14:textId="77777777" w:rsidR="00005CA7" w:rsidRDefault="00B600B2" w:rsidP="001F5C81">
      <w:pPr>
        <w:numPr>
          <w:ilvl w:val="0"/>
          <w:numId w:val="18"/>
        </w:numPr>
        <w:spacing w:after="120" w:line="240" w:lineRule="auto"/>
        <w:jc w:val="both"/>
        <w:rPr>
          <w:rFonts w:cs="Calibri"/>
          <w:lang w:val="ro-RO"/>
        </w:rPr>
      </w:pPr>
      <w:r w:rsidRPr="00E60B14">
        <w:rPr>
          <w:rFonts w:cs="Calibri"/>
          <w:b/>
          <w:bCs/>
          <w:lang w:val="ro-RO"/>
        </w:rPr>
        <w:t>Actul administrativ/î</w:t>
      </w:r>
      <w:r w:rsidR="00582C64" w:rsidRPr="00E60B14">
        <w:rPr>
          <w:rFonts w:cs="Calibri"/>
          <w:b/>
          <w:bCs/>
          <w:lang w:val="ro-RO"/>
        </w:rPr>
        <w:t>mputernicirea</w:t>
      </w:r>
      <w:r w:rsidR="00582C64" w:rsidRPr="00E60B14">
        <w:rPr>
          <w:rFonts w:cs="Calibri"/>
          <w:lang w:val="ro-RO"/>
        </w:rPr>
        <w:t xml:space="preserve"> în situația în care, documentele aferente cererii de finanțare și cererea de finanțare sunt completate și semnate, în nume propriu, de către împuternicit</w:t>
      </w:r>
      <w:r w:rsidR="00005CA7" w:rsidRPr="00E60B14">
        <w:rPr>
          <w:rFonts w:cs="Calibri"/>
          <w:lang w:val="ro-RO"/>
        </w:rPr>
        <w:t>. Pentru acest document AM POCA nu solicită un format standard.</w:t>
      </w:r>
    </w:p>
    <w:p w14:paraId="6C467008" w14:textId="77777777" w:rsidR="00005CA7" w:rsidRPr="00E60B14" w:rsidRDefault="00005CA7" w:rsidP="00A17F94">
      <w:pPr>
        <w:spacing w:after="120" w:line="240" w:lineRule="auto"/>
        <w:ind w:left="720"/>
        <w:jc w:val="both"/>
        <w:rPr>
          <w:rFonts w:cs="Calibri"/>
          <w:lang w:val="ro-RO"/>
        </w:rPr>
      </w:pPr>
    </w:p>
    <w:p w14:paraId="6544D9AA" w14:textId="77777777" w:rsidR="00005CA7" w:rsidRPr="00E60B14" w:rsidRDefault="00005CA7" w:rsidP="00EB6C4A">
      <w:pPr>
        <w:pStyle w:val="Heading1"/>
        <w:pageBreakBefore/>
        <w:spacing w:after="120"/>
        <w:ind w:left="0"/>
        <w:jc w:val="center"/>
        <w:rPr>
          <w:rFonts w:cs="Calibri"/>
          <w:sz w:val="22"/>
          <w:szCs w:val="22"/>
          <w:lang w:val="ro-RO"/>
        </w:rPr>
      </w:pPr>
      <w:bookmarkStart w:id="121" w:name="_Toc480990392"/>
      <w:bookmarkStart w:id="122" w:name="_Toc489006366"/>
      <w:bookmarkStart w:id="123" w:name="_Toc144304023"/>
      <w:r w:rsidRPr="00E60B14">
        <w:rPr>
          <w:rFonts w:cs="Calibri"/>
          <w:sz w:val="22"/>
          <w:szCs w:val="22"/>
          <w:lang w:val="ro-RO"/>
        </w:rPr>
        <w:lastRenderedPageBreak/>
        <w:t>SECȚIUNEA 6: Lista anexelor</w:t>
      </w:r>
      <w:bookmarkEnd w:id="121"/>
      <w:bookmarkEnd w:id="122"/>
      <w:bookmarkEnd w:id="123"/>
    </w:p>
    <w:p w14:paraId="1D5F4B37" w14:textId="77777777" w:rsidR="005C0C5D" w:rsidRPr="00E60B14" w:rsidRDefault="005C0C5D" w:rsidP="00A17F94">
      <w:pPr>
        <w:spacing w:after="120" w:line="240" w:lineRule="auto"/>
        <w:jc w:val="both"/>
        <w:rPr>
          <w:rFonts w:cs="Calibri"/>
          <w:b/>
          <w:lang w:val="ro-RO"/>
        </w:rPr>
      </w:pPr>
      <w:r w:rsidRPr="00E60B14">
        <w:rPr>
          <w:rFonts w:cs="Calibri"/>
          <w:b/>
          <w:lang w:val="ro-RO"/>
        </w:rPr>
        <w:t>Anexa I: Fișa de proiect</w:t>
      </w:r>
    </w:p>
    <w:p w14:paraId="6BD54B81" w14:textId="77777777" w:rsidR="00005CA7" w:rsidRPr="00E60B14" w:rsidRDefault="00005CA7" w:rsidP="00A17F94">
      <w:pPr>
        <w:spacing w:after="120" w:line="240" w:lineRule="auto"/>
        <w:jc w:val="both"/>
        <w:rPr>
          <w:rFonts w:cs="Calibri"/>
          <w:lang w:val="ro-RO"/>
        </w:rPr>
      </w:pPr>
      <w:r w:rsidRPr="00E60B14">
        <w:rPr>
          <w:rFonts w:cs="Calibri"/>
          <w:b/>
          <w:lang w:val="ro-RO"/>
        </w:rPr>
        <w:t>Anexa I</w:t>
      </w:r>
      <w:r w:rsidR="005C0C5D" w:rsidRPr="00E60B14">
        <w:rPr>
          <w:rFonts w:cs="Calibri"/>
          <w:b/>
          <w:lang w:val="ro-RO"/>
        </w:rPr>
        <w:t>I</w:t>
      </w:r>
      <w:r w:rsidRPr="00E60B14">
        <w:rPr>
          <w:rFonts w:cs="Calibri"/>
          <w:b/>
          <w:lang w:val="ro-RO"/>
        </w:rPr>
        <w:t>:</w:t>
      </w:r>
      <w:r w:rsidRPr="00E60B14">
        <w:rPr>
          <w:rFonts w:cs="Calibri"/>
          <w:lang w:val="ro-RO"/>
        </w:rPr>
        <w:t xml:space="preserve"> </w:t>
      </w:r>
      <w:r w:rsidRPr="00E60B14">
        <w:rPr>
          <w:rFonts w:cs="Calibri"/>
          <w:b/>
          <w:lang w:val="ro-RO"/>
        </w:rPr>
        <w:t>Instrucțiuni de completare a cererii de finanțare</w:t>
      </w:r>
      <w:r w:rsidRPr="00E60B14">
        <w:rPr>
          <w:rFonts w:cs="Calibri"/>
          <w:lang w:val="ro-RO"/>
        </w:rPr>
        <w:t xml:space="preserve"> </w:t>
      </w:r>
    </w:p>
    <w:p w14:paraId="70BE7B7D" w14:textId="77777777" w:rsidR="00005CA7" w:rsidRPr="00E60B14" w:rsidRDefault="00005CA7" w:rsidP="00A17F94">
      <w:pPr>
        <w:spacing w:after="120" w:line="240" w:lineRule="auto"/>
        <w:jc w:val="both"/>
        <w:rPr>
          <w:rFonts w:cs="Calibri"/>
          <w:lang w:val="ro-RO"/>
        </w:rPr>
      </w:pPr>
      <w:r w:rsidRPr="00E60B14">
        <w:rPr>
          <w:rFonts w:cs="Calibri"/>
          <w:b/>
          <w:lang w:val="ro-RO"/>
        </w:rPr>
        <w:t>Anexa II</w:t>
      </w:r>
      <w:r w:rsidR="005C0C5D" w:rsidRPr="00E60B14">
        <w:rPr>
          <w:rFonts w:cs="Calibri"/>
          <w:b/>
          <w:lang w:val="ro-RO"/>
        </w:rPr>
        <w:t>I</w:t>
      </w:r>
      <w:r w:rsidRPr="00E60B14">
        <w:rPr>
          <w:rFonts w:cs="Calibri"/>
          <w:b/>
          <w:lang w:val="ro-RO"/>
        </w:rPr>
        <w:t>:</w:t>
      </w:r>
      <w:r w:rsidRPr="00E60B14">
        <w:rPr>
          <w:rFonts w:cs="Calibri"/>
          <w:lang w:val="ro-RO"/>
        </w:rPr>
        <w:t xml:space="preserve"> </w:t>
      </w:r>
      <w:r w:rsidR="00D17DFF" w:rsidRPr="00D17DFF">
        <w:rPr>
          <w:rFonts w:cs="Calibri"/>
          <w:b/>
          <w:lang w:val="ro-RO"/>
        </w:rPr>
        <w:t>Formulare standard ce însoțesc cererea de finanțare</w:t>
      </w:r>
      <w:r w:rsidRPr="00E60B14">
        <w:rPr>
          <w:rFonts w:cs="Calibri"/>
          <w:lang w:val="ro-RO"/>
        </w:rPr>
        <w:t>:</w:t>
      </w:r>
    </w:p>
    <w:p w14:paraId="56944C57" w14:textId="77777777" w:rsidR="005F09ED" w:rsidRDefault="00005CA7" w:rsidP="00A17F94">
      <w:pPr>
        <w:spacing w:after="120" w:line="240" w:lineRule="auto"/>
        <w:ind w:left="1276"/>
        <w:jc w:val="both"/>
        <w:rPr>
          <w:rFonts w:cs="Calibri"/>
          <w:lang w:val="ro-RO"/>
        </w:rPr>
      </w:pPr>
      <w:r w:rsidRPr="00E60B14">
        <w:rPr>
          <w:rFonts w:cs="Calibri"/>
          <w:lang w:val="ro-RO"/>
        </w:rPr>
        <w:t>II</w:t>
      </w:r>
      <w:r w:rsidR="005C0C5D" w:rsidRPr="00E60B14">
        <w:rPr>
          <w:rFonts w:cs="Calibri"/>
          <w:lang w:val="ro-RO"/>
        </w:rPr>
        <w:t>I</w:t>
      </w:r>
      <w:r w:rsidRPr="00E60B14">
        <w:rPr>
          <w:rFonts w:cs="Calibri"/>
          <w:lang w:val="ro-RO"/>
        </w:rPr>
        <w:t xml:space="preserve">.1 Declaraţie de eligibilitate a solicitantului </w:t>
      </w:r>
    </w:p>
    <w:p w14:paraId="12418F08" w14:textId="77777777" w:rsidR="00FA1765" w:rsidRPr="00E60B14" w:rsidRDefault="00005CA7" w:rsidP="00A1195E">
      <w:pPr>
        <w:spacing w:after="120" w:line="240" w:lineRule="auto"/>
        <w:ind w:left="1276"/>
        <w:jc w:val="both"/>
        <w:rPr>
          <w:rFonts w:cs="Calibri"/>
          <w:lang w:val="ro-RO"/>
        </w:rPr>
      </w:pPr>
      <w:r w:rsidRPr="00E60B14">
        <w:rPr>
          <w:rFonts w:cs="Calibri"/>
          <w:lang w:val="ro-RO"/>
        </w:rPr>
        <w:t>II</w:t>
      </w:r>
      <w:r w:rsidR="005C0C5D" w:rsidRPr="00E60B14">
        <w:rPr>
          <w:rFonts w:cs="Calibri"/>
          <w:lang w:val="ro-RO"/>
        </w:rPr>
        <w:t>I</w:t>
      </w:r>
      <w:r w:rsidRPr="00E60B14">
        <w:rPr>
          <w:rFonts w:cs="Calibri"/>
          <w:lang w:val="ro-RO"/>
        </w:rPr>
        <w:t>. 2 Declarația privind eligibilitatea TVA a solicitantului</w:t>
      </w:r>
    </w:p>
    <w:p w14:paraId="7818EF2F" w14:textId="77777777" w:rsidR="00005CA7" w:rsidRPr="00E60B14" w:rsidRDefault="00005CA7" w:rsidP="00A17F94">
      <w:pPr>
        <w:spacing w:after="120" w:line="240" w:lineRule="auto"/>
        <w:jc w:val="both"/>
        <w:rPr>
          <w:rFonts w:cs="Calibri"/>
          <w:lang w:val="ro-RO"/>
        </w:rPr>
      </w:pPr>
      <w:r w:rsidRPr="00E60B14">
        <w:rPr>
          <w:rFonts w:cs="Calibri"/>
          <w:b/>
          <w:lang w:val="ro-RO"/>
        </w:rPr>
        <w:t>Anexa I</w:t>
      </w:r>
      <w:r w:rsidR="005C0C5D" w:rsidRPr="00E60B14">
        <w:rPr>
          <w:rFonts w:cs="Calibri"/>
          <w:b/>
          <w:lang w:val="ro-RO"/>
        </w:rPr>
        <w:t>V</w:t>
      </w:r>
      <w:r w:rsidRPr="00E60B14">
        <w:rPr>
          <w:rFonts w:cs="Calibri"/>
          <w:b/>
          <w:lang w:val="ro-RO"/>
        </w:rPr>
        <w:t>:</w:t>
      </w:r>
      <w:r w:rsidRPr="00E60B14">
        <w:rPr>
          <w:rFonts w:cs="Calibri"/>
          <w:lang w:val="ro-RO"/>
        </w:rPr>
        <w:t xml:space="preserve"> </w:t>
      </w:r>
      <w:r w:rsidRPr="00E60B14">
        <w:rPr>
          <w:rFonts w:cs="Calibri"/>
          <w:b/>
          <w:lang w:val="ro-RO"/>
        </w:rPr>
        <w:t>Criterii de verificare a conformității administrative și a eligibilității</w:t>
      </w:r>
    </w:p>
    <w:p w14:paraId="6F9CD0A3" w14:textId="77777777" w:rsidR="00005CA7" w:rsidRPr="00E60B14" w:rsidRDefault="00005CA7" w:rsidP="00A17F94">
      <w:pPr>
        <w:spacing w:after="120" w:line="240" w:lineRule="auto"/>
        <w:jc w:val="both"/>
        <w:rPr>
          <w:rFonts w:cs="Calibri"/>
          <w:lang w:val="ro-RO"/>
        </w:rPr>
      </w:pPr>
      <w:r w:rsidRPr="00E60B14">
        <w:rPr>
          <w:rFonts w:cs="Calibri"/>
          <w:b/>
          <w:lang w:val="ro-RO"/>
        </w:rPr>
        <w:t>Anexa V: Criterii de evaluare tehnică și financiară</w:t>
      </w:r>
    </w:p>
    <w:p w14:paraId="6DFCF313" w14:textId="77777777" w:rsidR="00005CA7" w:rsidRPr="00E60B14" w:rsidRDefault="00005CA7" w:rsidP="00A17F94">
      <w:pPr>
        <w:spacing w:after="120" w:line="240" w:lineRule="auto"/>
        <w:jc w:val="both"/>
        <w:rPr>
          <w:rFonts w:cs="Calibri"/>
          <w:lang w:val="ro-RO"/>
        </w:rPr>
      </w:pPr>
      <w:r w:rsidRPr="00E60B14">
        <w:rPr>
          <w:rFonts w:cs="Calibri"/>
          <w:b/>
          <w:lang w:val="ro-RO"/>
        </w:rPr>
        <w:t>Anexa V</w:t>
      </w:r>
      <w:r w:rsidR="005C0C5D" w:rsidRPr="00E60B14">
        <w:rPr>
          <w:rFonts w:cs="Calibri"/>
          <w:b/>
          <w:lang w:val="ro-RO"/>
        </w:rPr>
        <w:t>I</w:t>
      </w:r>
      <w:r w:rsidRPr="00E60B14">
        <w:rPr>
          <w:rFonts w:cs="Calibri"/>
          <w:b/>
          <w:lang w:val="ro-RO"/>
        </w:rPr>
        <w:t>:</w:t>
      </w:r>
      <w:r w:rsidRPr="00E60B14">
        <w:rPr>
          <w:rFonts w:cs="Calibri"/>
          <w:lang w:val="ro-RO"/>
        </w:rPr>
        <w:t xml:space="preserve"> </w:t>
      </w:r>
      <w:r w:rsidRPr="00E60B14">
        <w:rPr>
          <w:rFonts w:cs="Calibri"/>
          <w:b/>
          <w:lang w:val="ro-RO"/>
        </w:rPr>
        <w:t>Documente aferente etapei de contractare</w:t>
      </w:r>
      <w:r w:rsidRPr="00E60B14">
        <w:rPr>
          <w:rFonts w:cs="Calibri"/>
          <w:lang w:val="ro-RO"/>
        </w:rPr>
        <w:t>:</w:t>
      </w:r>
    </w:p>
    <w:p w14:paraId="1C061578" w14:textId="6D3FF89A" w:rsidR="00A95D6E" w:rsidRDefault="00005CA7" w:rsidP="00A95D6E">
      <w:pPr>
        <w:spacing w:after="120" w:line="240" w:lineRule="auto"/>
        <w:ind w:left="1276"/>
        <w:jc w:val="both"/>
        <w:rPr>
          <w:color w:val="000000"/>
          <w:lang w:val="ro-RO"/>
        </w:rPr>
      </w:pPr>
      <w:r w:rsidRPr="00E60B14">
        <w:rPr>
          <w:rFonts w:cs="Calibri"/>
          <w:lang w:val="ro-RO"/>
        </w:rPr>
        <w:t>V</w:t>
      </w:r>
      <w:r w:rsidR="005C0C5D" w:rsidRPr="00E60B14">
        <w:rPr>
          <w:rFonts w:cs="Calibri"/>
          <w:lang w:val="ro-RO"/>
        </w:rPr>
        <w:t>I</w:t>
      </w:r>
      <w:r w:rsidRPr="00E60B14">
        <w:rPr>
          <w:rFonts w:cs="Calibri"/>
          <w:lang w:val="ro-RO"/>
        </w:rPr>
        <w:t xml:space="preserve">.1 </w:t>
      </w:r>
      <w:r w:rsidR="009F2CEF" w:rsidRPr="00E60B14">
        <w:rPr>
          <w:rFonts w:cs="Calibri"/>
          <w:lang w:val="ro-RO"/>
        </w:rPr>
        <w:t>A</w:t>
      </w:r>
      <w:r w:rsidR="00A95D6E" w:rsidRPr="00E60B14">
        <w:rPr>
          <w:color w:val="000000"/>
          <w:lang w:val="ro-RO"/>
        </w:rPr>
        <w:t>dresa Trezoreriei/ Băncii Comerciale din care să reiasă conturile alocate proiectului</w:t>
      </w:r>
    </w:p>
    <w:p w14:paraId="30724FEC" w14:textId="1E2DF6A0" w:rsidR="00793A85" w:rsidRPr="00A55A3E" w:rsidRDefault="00A55A3E" w:rsidP="00A55A3E">
      <w:pPr>
        <w:spacing w:after="120" w:line="240" w:lineRule="auto"/>
        <w:jc w:val="both"/>
        <w:rPr>
          <w:rFonts w:cs="Calibri"/>
          <w:b/>
          <w:lang w:val="ro-RO"/>
        </w:rPr>
      </w:pPr>
      <w:r w:rsidRPr="00A55A3E">
        <w:rPr>
          <w:rFonts w:cs="Calibri"/>
          <w:b/>
          <w:lang w:val="ro-RO"/>
        </w:rPr>
        <w:t xml:space="preserve">Anexa VII: </w:t>
      </w:r>
      <w:r>
        <w:rPr>
          <w:rFonts w:cs="Calibri"/>
          <w:b/>
          <w:lang w:val="ro-RO"/>
        </w:rPr>
        <w:t>M</w:t>
      </w:r>
      <w:r w:rsidRPr="00A55A3E">
        <w:rPr>
          <w:rFonts w:cs="Calibri"/>
          <w:b/>
          <w:lang w:val="ro-RO"/>
        </w:rPr>
        <w:t xml:space="preserve">odel orientativ ordin de finanțare </w:t>
      </w:r>
    </w:p>
    <w:p w14:paraId="2C70D479" w14:textId="77777777" w:rsidR="009E1461" w:rsidRPr="006C7630" w:rsidRDefault="009E1461" w:rsidP="00A95D6E">
      <w:pPr>
        <w:spacing w:after="120" w:line="240" w:lineRule="auto"/>
        <w:ind w:left="1276"/>
        <w:jc w:val="both"/>
        <w:rPr>
          <w:rFonts w:cs="Segoe UI"/>
          <w:lang w:val="ro-RO"/>
        </w:rPr>
      </w:pPr>
    </w:p>
    <w:sectPr w:rsidR="009E1461" w:rsidRPr="006C7630" w:rsidSect="007E5EA6">
      <w:pgSz w:w="11906" w:h="16838" w:code="9"/>
      <w:pgMar w:top="1276" w:right="902" w:bottom="992" w:left="1701" w:header="284"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15B9082" w16cex:dateUtc="2023-10-02T06:03:00Z"/>
  <w16cex:commentExtensible w16cex:durableId="319EBCA9" w16cex:dateUtc="2023-10-02T07:47:00Z"/>
  <w16cex:commentExtensible w16cex:durableId="28BED650" w16cex:dateUtc="2023-09-27T13:26:00Z"/>
  <w16cex:commentExtensible w16cex:durableId="3F9C7460" w16cex:dateUtc="2023-10-02T06:41:00Z"/>
  <w16cex:commentExtensible w16cex:durableId="012C3A23" w16cex:dateUtc="2023-10-02T07:49:00Z"/>
  <w16cex:commentExtensible w16cex:durableId="28BEE0E3" w16cex:dateUtc="2023-09-27T14:12:00Z"/>
  <w16cex:commentExtensible w16cex:durableId="4CD13C37" w16cex:dateUtc="2023-10-02T07:54:00Z"/>
  <w16cex:commentExtensible w16cex:durableId="2B279DB4" w16cex:dateUtc="2023-10-02T06:48:00Z"/>
  <w16cex:commentExtensible w16cex:durableId="7ABBB16C" w16cex:dateUtc="2023-10-02T06:48:00Z"/>
  <w16cex:commentExtensible w16cex:durableId="2BF870DF" w16cex:dateUtc="2023-10-02T06:55:00Z"/>
  <w16cex:commentExtensible w16cex:durableId="50B2D37B" w16cex:dateUtc="2023-10-02T06:55:00Z"/>
  <w16cex:commentExtensible w16cex:durableId="2A5B9A6A" w16cex:dateUtc="2023-10-02T07:05:00Z"/>
  <w16cex:commentExtensible w16cex:durableId="70033246" w16cex:dateUtc="2023-10-02T07:02:00Z"/>
  <w16cex:commentExtensible w16cex:durableId="69CAC5F1" w16cex:dateUtc="2023-10-02T07:53:00Z"/>
  <w16cex:commentExtensible w16cex:durableId="272FC443" w16cex:dateUtc="2023-10-02T07:35:00Z"/>
  <w16cex:commentExtensible w16cex:durableId="7DEE9261" w16cex:dateUtc="2023-10-02T07:18:00Z"/>
  <w16cex:commentExtensible w16cex:durableId="274C7875" w16cex:dateUtc="2023-10-02T07:10:00Z"/>
  <w16cex:commentExtensible w16cex:durableId="1E8AD99A" w16cex:dateUtc="2023-10-02T07:09:00Z"/>
  <w16cex:commentExtensible w16cex:durableId="28BEE317" w16cex:dateUtc="2023-09-27T14:21:00Z"/>
  <w16cex:commentExtensible w16cex:durableId="28BEE4C0" w16cex:dateUtc="2023-09-27T14:2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336912" w14:textId="77777777" w:rsidR="00DD1726" w:rsidRDefault="00DD1726" w:rsidP="007D7B58">
      <w:pPr>
        <w:spacing w:after="0" w:line="240" w:lineRule="auto"/>
      </w:pPr>
      <w:r>
        <w:separator/>
      </w:r>
    </w:p>
  </w:endnote>
  <w:endnote w:type="continuationSeparator" w:id="0">
    <w:p w14:paraId="23D8E2FF" w14:textId="77777777" w:rsidR="00DD1726" w:rsidRDefault="00DD1726" w:rsidP="007D7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D5E484" w14:textId="77777777" w:rsidR="0043765B" w:rsidRDefault="0043765B">
    <w:pPr>
      <w:pStyle w:val="Footer"/>
      <w:jc w:val="right"/>
    </w:pPr>
    <w:r>
      <w:fldChar w:fldCharType="begin"/>
    </w:r>
    <w:r>
      <w:instrText xml:space="preserve"> PAGE   \* MERGEFORMAT </w:instrText>
    </w:r>
    <w:r>
      <w:fldChar w:fldCharType="separate"/>
    </w:r>
    <w:r>
      <w:rPr>
        <w:noProof/>
      </w:rPr>
      <w:t>42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1A0D0C" w14:textId="77777777" w:rsidR="00DD1726" w:rsidRDefault="00DD1726" w:rsidP="007D7B58">
      <w:pPr>
        <w:spacing w:after="0" w:line="240" w:lineRule="auto"/>
      </w:pPr>
      <w:r>
        <w:separator/>
      </w:r>
    </w:p>
  </w:footnote>
  <w:footnote w:type="continuationSeparator" w:id="0">
    <w:p w14:paraId="38F5D1C6" w14:textId="77777777" w:rsidR="00DD1726" w:rsidRDefault="00DD1726" w:rsidP="007D7B58">
      <w:pPr>
        <w:spacing w:after="0" w:line="240" w:lineRule="auto"/>
      </w:pPr>
      <w:r>
        <w:continuationSeparator/>
      </w:r>
    </w:p>
  </w:footnote>
  <w:footnote w:id="1">
    <w:p w14:paraId="2F7D9FF1" w14:textId="77777777" w:rsidR="0043765B" w:rsidRPr="0014162F" w:rsidRDefault="0043765B" w:rsidP="00F91D5C">
      <w:pPr>
        <w:pStyle w:val="FootnoteText"/>
        <w:rPr>
          <w:lang w:val="ro-RO"/>
        </w:rPr>
      </w:pPr>
      <w:r w:rsidRPr="00B51908">
        <w:rPr>
          <w:rStyle w:val="FootnoteReference"/>
        </w:rPr>
        <w:footnoteRef/>
      </w:r>
      <w:r w:rsidRPr="00B51908">
        <w:t xml:space="preserve"> </w:t>
      </w:r>
      <w:r w:rsidRPr="00B51908">
        <w:rPr>
          <w:lang w:val="ro-RO"/>
        </w:rPr>
        <w:t>S</w:t>
      </w:r>
      <w:r w:rsidRPr="00AF3B49">
        <w:rPr>
          <w:lang w:val="ro-RO"/>
        </w:rPr>
        <w:t>e</w:t>
      </w:r>
      <w:r w:rsidRPr="00B51908">
        <w:rPr>
          <w:lang w:val="ro-RO"/>
        </w:rPr>
        <w:t xml:space="preserve"> pot consulta </w:t>
      </w:r>
      <w:r w:rsidRPr="0014162F">
        <w:rPr>
          <w:i/>
        </w:rPr>
        <w:t>Ghidul beneficiarului privind abordarea principiilor orizontale la nivelul proiectelor finanțate din Programul Operațional Capacitate Administrativă 2014-2020 (</w:t>
      </w:r>
      <w:r w:rsidRPr="00B51908">
        <w:t xml:space="preserve">disponibil pe site-ul </w:t>
      </w:r>
      <w:hyperlink r:id="rId1" w:history="1">
        <w:r w:rsidRPr="0014162F">
          <w:rPr>
            <w:rStyle w:val="Hyperlink"/>
            <w:color w:val="auto"/>
          </w:rPr>
          <w:t>www.poca.ro</w:t>
        </w:r>
      </w:hyperlink>
      <w:r w:rsidRPr="0014162F">
        <w:rPr>
          <w:rStyle w:val="Hyperlink"/>
          <w:color w:val="auto"/>
        </w:rPr>
        <w:t>)</w:t>
      </w:r>
      <w:r w:rsidRPr="0014162F">
        <w:t xml:space="preserve"> și </w:t>
      </w:r>
      <w:r w:rsidRPr="0014162F">
        <w:rPr>
          <w:i/>
        </w:rPr>
        <w:t>Ghidul privind integrarea principiilor orizontale în cadrul proiectelor finanțate din Fondurile Europene Structurale şi de Investiții 2014-2020</w:t>
      </w:r>
      <w:r>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6AF648" w14:textId="77777777" w:rsidR="0043765B" w:rsidRDefault="0043765B" w:rsidP="009F3456">
    <w:pPr>
      <w:pBdr>
        <w:bottom w:val="single" w:sz="4" w:space="1" w:color="auto"/>
      </w:pBdr>
      <w:tabs>
        <w:tab w:val="center" w:pos="4513"/>
        <w:tab w:val="left" w:pos="7594"/>
        <w:tab w:val="right" w:pos="9026"/>
      </w:tabs>
      <w:spacing w:after="120"/>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Programul Operaţional Capacitate Administrativă 2014 - 2020</w:t>
    </w:r>
  </w:p>
  <w:p w14:paraId="55771434" w14:textId="77777777" w:rsidR="0043765B" w:rsidRPr="00E20BC4" w:rsidRDefault="0043765B" w:rsidP="009F3456">
    <w:pPr>
      <w:pBdr>
        <w:bottom w:val="single" w:sz="4" w:space="1" w:color="auto"/>
      </w:pBdr>
      <w:tabs>
        <w:tab w:val="center" w:pos="4253"/>
        <w:tab w:val="left" w:pos="7594"/>
        <w:tab w:val="right" w:pos="9214"/>
      </w:tabs>
      <w:spacing w:after="120"/>
      <w:rPr>
        <w:rFonts w:ascii="Trebuchet MS" w:hAnsi="Trebuchet MS" w:cs="Arial"/>
        <w:i/>
        <w:color w:val="1F497D"/>
        <w:sz w:val="18"/>
        <w:szCs w:val="18"/>
        <w:lang w:val="ro-RO"/>
      </w:rPr>
    </w:pPr>
    <w:bookmarkStart w:id="2" w:name="_Hlk73966936"/>
    <w:bookmarkStart w:id="3" w:name="_Hlk73966937"/>
    <w:bookmarkStart w:id="4" w:name="_Hlk73966939"/>
    <w:bookmarkStart w:id="5" w:name="_Hlk73966940"/>
    <w:bookmarkStart w:id="6" w:name="_Hlk73967009"/>
    <w:bookmarkStart w:id="7" w:name="_Hlk73967010"/>
    <w:bookmarkStart w:id="8" w:name="_Hlk73967011"/>
    <w:bookmarkStart w:id="9" w:name="_Hlk73967012"/>
    <w:bookmarkStart w:id="10" w:name="_Hlk73967030"/>
    <w:bookmarkStart w:id="11" w:name="_Hlk73967031"/>
    <w:bookmarkStart w:id="12" w:name="_Hlk73967033"/>
    <w:bookmarkStart w:id="13" w:name="_Hlk73967034"/>
    <w:r w:rsidRPr="00E81D80">
      <w:rPr>
        <w:rFonts w:ascii="Trebuchet MS" w:hAnsi="Trebuchet MS" w:cs="Arial"/>
        <w:i/>
        <w:color w:val="1F497D"/>
        <w:sz w:val="18"/>
        <w:szCs w:val="18"/>
        <w:lang w:val="ro-RO"/>
      </w:rPr>
      <w:t xml:space="preserve">Ghidul solicitantului aferent cererii de proiecte </w:t>
    </w:r>
    <w:bookmarkStart w:id="14" w:name="_Hlk115788608"/>
    <w:bookmarkEnd w:id="2"/>
    <w:bookmarkEnd w:id="3"/>
    <w:bookmarkEnd w:id="4"/>
    <w:bookmarkEnd w:id="5"/>
    <w:bookmarkEnd w:id="6"/>
    <w:bookmarkEnd w:id="7"/>
    <w:bookmarkEnd w:id="8"/>
    <w:bookmarkEnd w:id="9"/>
    <w:bookmarkEnd w:id="10"/>
    <w:bookmarkEnd w:id="11"/>
    <w:bookmarkEnd w:id="12"/>
    <w:bookmarkEnd w:id="13"/>
    <w:r w:rsidRPr="000C18A6">
      <w:rPr>
        <w:rFonts w:ascii="Trebuchet MS" w:hAnsi="Trebuchet MS" w:cs="Arial"/>
        <w:i/>
        <w:color w:val="1F497D"/>
        <w:sz w:val="18"/>
        <w:szCs w:val="18"/>
        <w:lang w:val="ro-RO"/>
      </w:rPr>
      <w:t>POCA/</w:t>
    </w:r>
    <w:r>
      <w:rPr>
        <w:rFonts w:ascii="Trebuchet MS" w:hAnsi="Trebuchet MS" w:cs="Arial"/>
        <w:i/>
        <w:color w:val="1F497D"/>
        <w:sz w:val="18"/>
        <w:szCs w:val="18"/>
        <w:lang w:val="ro-RO"/>
      </w:rPr>
      <w:t>1148</w:t>
    </w:r>
    <w:r w:rsidRPr="000C18A6">
      <w:rPr>
        <w:rFonts w:ascii="Trebuchet MS" w:hAnsi="Trebuchet MS" w:cs="Arial"/>
        <w:i/>
        <w:color w:val="1F497D"/>
        <w:sz w:val="18"/>
        <w:szCs w:val="18"/>
        <w:lang w:val="ro-RO"/>
      </w:rPr>
      <w:t>/</w:t>
    </w:r>
    <w:r>
      <w:rPr>
        <w:rFonts w:ascii="Trebuchet MS" w:hAnsi="Trebuchet MS" w:cs="Arial"/>
        <w:i/>
        <w:color w:val="1F497D"/>
        <w:sz w:val="18"/>
        <w:szCs w:val="18"/>
        <w:lang w:val="ro-RO"/>
      </w:rPr>
      <w:t>4</w:t>
    </w:r>
    <w:r w:rsidRPr="000C18A6">
      <w:rPr>
        <w:rFonts w:ascii="Trebuchet MS" w:hAnsi="Trebuchet MS" w:cs="Arial"/>
        <w:i/>
        <w:color w:val="1F497D"/>
        <w:sz w:val="18"/>
        <w:szCs w:val="18"/>
        <w:lang w:val="ro-RO"/>
      </w:rPr>
      <w:t>/</w:t>
    </w:r>
    <w:r>
      <w:rPr>
        <w:rFonts w:ascii="Trebuchet MS" w:hAnsi="Trebuchet MS" w:cs="Arial"/>
        <w:i/>
        <w:color w:val="1F497D"/>
        <w:sz w:val="18"/>
        <w:szCs w:val="18"/>
        <w:lang w:val="ro-RO"/>
      </w:rPr>
      <w:t>1</w:t>
    </w:r>
    <w:r w:rsidRPr="000C18A6">
      <w:rPr>
        <w:rFonts w:ascii="Trebuchet MS" w:hAnsi="Trebuchet MS" w:cs="Arial"/>
        <w:i/>
        <w:color w:val="1F497D"/>
        <w:sz w:val="18"/>
        <w:szCs w:val="18"/>
        <w:lang w:val="ro-RO"/>
      </w:rPr>
      <w:t xml:space="preserve"> (IP2</w:t>
    </w:r>
    <w:r>
      <w:rPr>
        <w:rFonts w:ascii="Trebuchet MS" w:hAnsi="Trebuchet MS" w:cs="Arial"/>
        <w:i/>
        <w:color w:val="1F497D"/>
        <w:sz w:val="18"/>
        <w:szCs w:val="18"/>
        <w:lang w:val="ro-RO"/>
      </w:rPr>
      <w:t>8</w:t>
    </w:r>
    <w:r w:rsidRPr="000C18A6">
      <w:rPr>
        <w:rFonts w:ascii="Trebuchet MS" w:hAnsi="Trebuchet MS" w:cs="Arial"/>
        <w:i/>
        <w:color w:val="1F497D"/>
        <w:sz w:val="18"/>
        <w:szCs w:val="18"/>
        <w:lang w:val="ro-RO"/>
      </w:rPr>
      <w:t>/202</w:t>
    </w:r>
    <w:r>
      <w:rPr>
        <w:rFonts w:ascii="Trebuchet MS" w:hAnsi="Trebuchet MS" w:cs="Arial"/>
        <w:i/>
        <w:color w:val="1F497D"/>
        <w:sz w:val="18"/>
        <w:szCs w:val="18"/>
        <w:lang w:val="ro-RO"/>
      </w:rPr>
      <w:t>3</w:t>
    </w:r>
    <w:r w:rsidRPr="000C18A6">
      <w:rPr>
        <w:rFonts w:ascii="Trebuchet MS" w:hAnsi="Trebuchet MS" w:cs="Arial"/>
        <w:i/>
        <w:color w:val="1F497D"/>
        <w:sz w:val="18"/>
        <w:szCs w:val="18"/>
        <w:lang w:val="ro-RO"/>
      </w:rPr>
      <w:t>)</w:t>
    </w:r>
    <w:bookmarkEnd w:id="1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56F79F" w14:textId="77777777" w:rsidR="0043765B" w:rsidRDefault="0043765B">
    <w:pPr>
      <w:pStyle w:val="Header"/>
    </w:pPr>
    <w:r>
      <w:rPr>
        <w:noProof/>
      </w:rPr>
      <w:drawing>
        <wp:inline distT="0" distB="0" distL="0" distR="0" wp14:anchorId="2D62B73A" wp14:editId="3F1BFB1F">
          <wp:extent cx="5908675" cy="63325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POCA-color.png"/>
                  <pic:cNvPicPr/>
                </pic:nvPicPr>
                <pic:blipFill>
                  <a:blip r:embed="rId1">
                    <a:extLst>
                      <a:ext uri="{28A0092B-C50C-407E-A947-70E740481C1C}">
                        <a14:useLocalDpi xmlns:a14="http://schemas.microsoft.com/office/drawing/2010/main" val="0"/>
                      </a:ext>
                    </a:extLst>
                  </a:blip>
                  <a:stretch>
                    <a:fillRect/>
                  </a:stretch>
                </pic:blipFill>
                <pic:spPr>
                  <a:xfrm>
                    <a:off x="0" y="0"/>
                    <a:ext cx="5908675" cy="633254"/>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53993" w14:textId="77777777" w:rsidR="0043765B" w:rsidRDefault="0043765B" w:rsidP="00280A6B">
    <w:pPr>
      <w:pBdr>
        <w:bottom w:val="single" w:sz="4" w:space="1" w:color="auto"/>
      </w:pBdr>
      <w:tabs>
        <w:tab w:val="center" w:pos="4513"/>
        <w:tab w:val="left" w:pos="7594"/>
        <w:tab w:val="right" w:pos="9026"/>
      </w:tabs>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Programul Operaţional Capacitate Administrativă 2014 - 2020</w:t>
    </w:r>
  </w:p>
  <w:p w14:paraId="2FFE7CD8" w14:textId="77777777" w:rsidR="0043765B" w:rsidRPr="00A2621B" w:rsidRDefault="0043765B" w:rsidP="00280A6B">
    <w:pPr>
      <w:pBdr>
        <w:bottom w:val="single" w:sz="4" w:space="1" w:color="auto"/>
      </w:pBdr>
      <w:tabs>
        <w:tab w:val="center" w:pos="4513"/>
        <w:tab w:val="left" w:pos="7594"/>
        <w:tab w:val="right" w:pos="9026"/>
      </w:tabs>
      <w:rPr>
        <w:lang w:val="ro-RO"/>
      </w:rPr>
    </w:pPr>
    <w:r w:rsidRPr="00E81D80">
      <w:rPr>
        <w:rFonts w:ascii="Trebuchet MS" w:hAnsi="Trebuchet MS" w:cs="Arial"/>
        <w:i/>
        <w:color w:val="1F497D"/>
        <w:sz w:val="18"/>
        <w:szCs w:val="18"/>
        <w:lang w:val="ro-RO"/>
      </w:rPr>
      <w:t xml:space="preserve">Ghidul solicitantului aferent cererii de proiecte </w:t>
    </w:r>
    <w:r>
      <w:rPr>
        <w:rFonts w:ascii="Trebuchet MS" w:hAnsi="Trebuchet MS" w:cs="Arial"/>
        <w:i/>
        <w:color w:val="1F497D"/>
        <w:sz w:val="18"/>
        <w:szCs w:val="18"/>
        <w:lang w:val="ro-RO"/>
      </w:rPr>
      <w:t>POCA/219/2/3 (CP8</w:t>
    </w:r>
    <w:r w:rsidRPr="00E81D80">
      <w:rPr>
        <w:rFonts w:ascii="Trebuchet MS" w:hAnsi="Trebuchet MS" w:cs="Arial"/>
        <w:i/>
        <w:color w:val="1F497D"/>
        <w:sz w:val="18"/>
        <w:szCs w:val="18"/>
        <w:lang w:val="ro-RO"/>
      </w:rPr>
      <w:t>/201</w:t>
    </w:r>
    <w:r>
      <w:rPr>
        <w:rFonts w:ascii="Trebuchet MS" w:hAnsi="Trebuchet MS" w:cs="Arial"/>
        <w:i/>
        <w:color w:val="1F497D"/>
        <w:sz w:val="18"/>
        <w:szCs w:val="18"/>
        <w:lang w:val="ro-RO"/>
      </w:rPr>
      <w:t>7)</w:t>
    </w:r>
  </w:p>
  <w:p w14:paraId="51082609" w14:textId="77777777" w:rsidR="0043765B" w:rsidRDefault="004376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49047742"/>
    <w:lvl w:ilvl="0">
      <w:start w:val="1"/>
      <w:numFmt w:val="bullet"/>
      <w:pStyle w:val="ListBullet2"/>
      <w:lvlText w:val=""/>
      <w:lvlJc w:val="left"/>
      <w:pPr>
        <w:tabs>
          <w:tab w:val="num" w:pos="2554"/>
        </w:tabs>
        <w:ind w:left="2554" w:hanging="360"/>
      </w:pPr>
      <w:rPr>
        <w:rFonts w:ascii="Symbol" w:hAnsi="Symbol" w:hint="default"/>
      </w:rPr>
    </w:lvl>
  </w:abstractNum>
  <w:abstractNum w:abstractNumId="1" w15:restartNumberingAfterBreak="0">
    <w:nsid w:val="002128E4"/>
    <w:multiLevelType w:val="hybridMultilevel"/>
    <w:tmpl w:val="414450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F7637"/>
    <w:multiLevelType w:val="hybridMultilevel"/>
    <w:tmpl w:val="35D82510"/>
    <w:lvl w:ilvl="0" w:tplc="04090005">
      <w:start w:val="1"/>
      <w:numFmt w:val="bullet"/>
      <w:lvlText w:val=""/>
      <w:lvlJc w:val="left"/>
      <w:pPr>
        <w:ind w:left="720" w:hanging="360"/>
      </w:pPr>
      <w:rPr>
        <w:rFonts w:ascii="Wingdings" w:hAnsi="Wingdings" w:hint="default"/>
      </w:rPr>
    </w:lvl>
    <w:lvl w:ilvl="1" w:tplc="3DFEA3AE">
      <w:start w:val="10"/>
      <w:numFmt w:val="bullet"/>
      <w:lvlText w:val="•"/>
      <w:lvlJc w:val="left"/>
      <w:pPr>
        <w:ind w:left="1800" w:hanging="720"/>
      </w:pPr>
      <w:rPr>
        <w:rFonts w:ascii="Calibri" w:eastAsia="Calibri" w:hAnsi="Calibri" w:cs="Segoe UI" w:hint="default"/>
      </w:rPr>
    </w:lvl>
    <w:lvl w:ilvl="2" w:tplc="612ADFB6">
      <w:numFmt w:val="bullet"/>
      <w:lvlText w:val="-"/>
      <w:lvlJc w:val="left"/>
      <w:pPr>
        <w:ind w:left="2160" w:hanging="360"/>
      </w:pPr>
      <w:rPr>
        <w:rFonts w:ascii="Calibri" w:eastAsia="Calibr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D411D71"/>
    <w:multiLevelType w:val="hybridMultilevel"/>
    <w:tmpl w:val="47282F3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DC210FA"/>
    <w:multiLevelType w:val="multilevel"/>
    <w:tmpl w:val="306A9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D56205"/>
    <w:multiLevelType w:val="multilevel"/>
    <w:tmpl w:val="5F92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9D1421"/>
    <w:multiLevelType w:val="multilevel"/>
    <w:tmpl w:val="DE202D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 w15:restartNumberingAfterBreak="0">
    <w:nsid w:val="179728C0"/>
    <w:multiLevelType w:val="hybridMultilevel"/>
    <w:tmpl w:val="2A0A2026"/>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800" w:hanging="72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880691"/>
    <w:multiLevelType w:val="hybridMultilevel"/>
    <w:tmpl w:val="1A349FB2"/>
    <w:lvl w:ilvl="0" w:tplc="0409000D">
      <w:numFmt w:val="decimal"/>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1F372E05"/>
    <w:multiLevelType w:val="hybridMultilevel"/>
    <w:tmpl w:val="731ED12E"/>
    <w:lvl w:ilvl="0" w:tplc="800A961C">
      <w:start w:val="1"/>
      <w:numFmt w:val="upperLetter"/>
      <w:lvlText w:val="%1."/>
      <w:lvlJc w:val="left"/>
      <w:pPr>
        <w:ind w:left="720" w:hanging="360"/>
      </w:pPr>
      <w:rPr>
        <w:rFonts w:ascii="Calibri" w:hAnsi="Calibri"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0034674"/>
    <w:multiLevelType w:val="hybridMultilevel"/>
    <w:tmpl w:val="22268052"/>
    <w:lvl w:ilvl="0" w:tplc="0409000D">
      <w:start w:val="1"/>
      <w:numFmt w:val="bullet"/>
      <w:lvlText w:val=""/>
      <w:lvlJc w:val="left"/>
      <w:pPr>
        <w:ind w:left="1450" w:hanging="360"/>
      </w:pPr>
      <w:rPr>
        <w:rFonts w:ascii="Wingdings" w:hAnsi="Wingdings" w:hint="default"/>
      </w:rPr>
    </w:lvl>
    <w:lvl w:ilvl="1" w:tplc="04180003" w:tentative="1">
      <w:start w:val="1"/>
      <w:numFmt w:val="bullet"/>
      <w:lvlText w:val="o"/>
      <w:lvlJc w:val="left"/>
      <w:pPr>
        <w:ind w:left="2170" w:hanging="360"/>
      </w:pPr>
      <w:rPr>
        <w:rFonts w:ascii="Courier New" w:hAnsi="Courier New" w:cs="Courier New" w:hint="default"/>
      </w:rPr>
    </w:lvl>
    <w:lvl w:ilvl="2" w:tplc="04180005" w:tentative="1">
      <w:start w:val="1"/>
      <w:numFmt w:val="bullet"/>
      <w:lvlText w:val=""/>
      <w:lvlJc w:val="left"/>
      <w:pPr>
        <w:ind w:left="2890" w:hanging="360"/>
      </w:pPr>
      <w:rPr>
        <w:rFonts w:ascii="Wingdings" w:hAnsi="Wingdings" w:hint="default"/>
      </w:rPr>
    </w:lvl>
    <w:lvl w:ilvl="3" w:tplc="04180001" w:tentative="1">
      <w:start w:val="1"/>
      <w:numFmt w:val="bullet"/>
      <w:lvlText w:val=""/>
      <w:lvlJc w:val="left"/>
      <w:pPr>
        <w:ind w:left="3610" w:hanging="360"/>
      </w:pPr>
      <w:rPr>
        <w:rFonts w:ascii="Symbol" w:hAnsi="Symbol" w:hint="default"/>
      </w:rPr>
    </w:lvl>
    <w:lvl w:ilvl="4" w:tplc="04180003" w:tentative="1">
      <w:start w:val="1"/>
      <w:numFmt w:val="bullet"/>
      <w:lvlText w:val="o"/>
      <w:lvlJc w:val="left"/>
      <w:pPr>
        <w:ind w:left="4330" w:hanging="360"/>
      </w:pPr>
      <w:rPr>
        <w:rFonts w:ascii="Courier New" w:hAnsi="Courier New" w:cs="Courier New" w:hint="default"/>
      </w:rPr>
    </w:lvl>
    <w:lvl w:ilvl="5" w:tplc="04180005" w:tentative="1">
      <w:start w:val="1"/>
      <w:numFmt w:val="bullet"/>
      <w:lvlText w:val=""/>
      <w:lvlJc w:val="left"/>
      <w:pPr>
        <w:ind w:left="5050" w:hanging="360"/>
      </w:pPr>
      <w:rPr>
        <w:rFonts w:ascii="Wingdings" w:hAnsi="Wingdings" w:hint="default"/>
      </w:rPr>
    </w:lvl>
    <w:lvl w:ilvl="6" w:tplc="04180001" w:tentative="1">
      <w:start w:val="1"/>
      <w:numFmt w:val="bullet"/>
      <w:lvlText w:val=""/>
      <w:lvlJc w:val="left"/>
      <w:pPr>
        <w:ind w:left="5770" w:hanging="360"/>
      </w:pPr>
      <w:rPr>
        <w:rFonts w:ascii="Symbol" w:hAnsi="Symbol" w:hint="default"/>
      </w:rPr>
    </w:lvl>
    <w:lvl w:ilvl="7" w:tplc="04180003" w:tentative="1">
      <w:start w:val="1"/>
      <w:numFmt w:val="bullet"/>
      <w:lvlText w:val="o"/>
      <w:lvlJc w:val="left"/>
      <w:pPr>
        <w:ind w:left="6490" w:hanging="360"/>
      </w:pPr>
      <w:rPr>
        <w:rFonts w:ascii="Courier New" w:hAnsi="Courier New" w:cs="Courier New" w:hint="default"/>
      </w:rPr>
    </w:lvl>
    <w:lvl w:ilvl="8" w:tplc="04180005" w:tentative="1">
      <w:start w:val="1"/>
      <w:numFmt w:val="bullet"/>
      <w:lvlText w:val=""/>
      <w:lvlJc w:val="left"/>
      <w:pPr>
        <w:ind w:left="7210" w:hanging="360"/>
      </w:pPr>
      <w:rPr>
        <w:rFonts w:ascii="Wingdings" w:hAnsi="Wingdings" w:hint="default"/>
      </w:rPr>
    </w:lvl>
  </w:abstractNum>
  <w:abstractNum w:abstractNumId="12" w15:restartNumberingAfterBreak="0">
    <w:nsid w:val="207138D1"/>
    <w:multiLevelType w:val="hybridMultilevel"/>
    <w:tmpl w:val="CC6CC7C6"/>
    <w:lvl w:ilvl="0" w:tplc="34EA766C">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8B62BF"/>
    <w:multiLevelType w:val="hybridMultilevel"/>
    <w:tmpl w:val="EC866C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D4C6C76"/>
    <w:multiLevelType w:val="hybridMultilevel"/>
    <w:tmpl w:val="C7F69B44"/>
    <w:lvl w:ilvl="0" w:tplc="0409000B">
      <w:start w:val="1"/>
      <w:numFmt w:val="bullet"/>
      <w:lvlText w:val=""/>
      <w:lvlJc w:val="left"/>
      <w:pPr>
        <w:ind w:left="1074" w:hanging="360"/>
      </w:pPr>
      <w:rPr>
        <w:rFonts w:ascii="Wingdings" w:hAnsi="Wingdings" w:hint="default"/>
      </w:rPr>
    </w:lvl>
    <w:lvl w:ilvl="1" w:tplc="A5345D08">
      <w:numFmt w:val="bullet"/>
      <w:lvlText w:val="·"/>
      <w:lvlJc w:val="left"/>
      <w:pPr>
        <w:ind w:left="1794" w:hanging="360"/>
      </w:pPr>
      <w:rPr>
        <w:rFonts w:ascii="Trebuchet MS" w:eastAsia="Times New Roman" w:hAnsi="Trebuchet MS" w:cs="Arial"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15" w15:restartNumberingAfterBreak="0">
    <w:nsid w:val="312D4951"/>
    <w:multiLevelType w:val="hybridMultilevel"/>
    <w:tmpl w:val="C00E717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57C200C"/>
    <w:multiLevelType w:val="hybridMultilevel"/>
    <w:tmpl w:val="32AEB218"/>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7" w15:restartNumberingAfterBreak="0">
    <w:nsid w:val="374C0DDD"/>
    <w:multiLevelType w:val="hybridMultilevel"/>
    <w:tmpl w:val="279AB8E4"/>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8" w15:restartNumberingAfterBreak="0">
    <w:nsid w:val="3BBC60EE"/>
    <w:multiLevelType w:val="hybridMultilevel"/>
    <w:tmpl w:val="BE22C390"/>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F107FAD"/>
    <w:multiLevelType w:val="hybridMultilevel"/>
    <w:tmpl w:val="E0EAF57A"/>
    <w:lvl w:ilvl="0" w:tplc="04180001">
      <w:start w:val="1"/>
      <w:numFmt w:val="bullet"/>
      <w:lvlText w:val=""/>
      <w:lvlJc w:val="left"/>
      <w:pPr>
        <w:ind w:left="360" w:hanging="360"/>
      </w:pPr>
      <w:rPr>
        <w:rFonts w:ascii="Symbol" w:hAnsi="Symbol"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43C407BC"/>
    <w:multiLevelType w:val="hybridMultilevel"/>
    <w:tmpl w:val="80FCA7A8"/>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9F2141A"/>
    <w:multiLevelType w:val="hybridMultilevel"/>
    <w:tmpl w:val="B3D8F8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B6E79DB"/>
    <w:multiLevelType w:val="hybridMultilevel"/>
    <w:tmpl w:val="1436D94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DA87C4D"/>
    <w:multiLevelType w:val="hybridMultilevel"/>
    <w:tmpl w:val="ADFAC480"/>
    <w:lvl w:ilvl="0" w:tplc="04090005">
      <w:start w:val="1"/>
      <w:numFmt w:val="bullet"/>
      <w:lvlText w:val=""/>
      <w:lvlJc w:val="left"/>
      <w:pPr>
        <w:ind w:left="709" w:hanging="360"/>
      </w:pPr>
      <w:rPr>
        <w:rFonts w:ascii="Wingdings" w:hAnsi="Wingdings" w:hint="default"/>
      </w:rPr>
    </w:lvl>
    <w:lvl w:ilvl="1" w:tplc="04090003" w:tentative="1">
      <w:start w:val="1"/>
      <w:numFmt w:val="bullet"/>
      <w:lvlText w:val="o"/>
      <w:lvlJc w:val="left"/>
      <w:pPr>
        <w:ind w:left="1429" w:hanging="360"/>
      </w:pPr>
      <w:rPr>
        <w:rFonts w:ascii="Courier New" w:hAnsi="Courier New" w:cs="Courier New" w:hint="default"/>
      </w:rPr>
    </w:lvl>
    <w:lvl w:ilvl="2" w:tplc="04090005" w:tentative="1">
      <w:start w:val="1"/>
      <w:numFmt w:val="bullet"/>
      <w:lvlText w:val=""/>
      <w:lvlJc w:val="left"/>
      <w:pPr>
        <w:ind w:left="2149" w:hanging="360"/>
      </w:pPr>
      <w:rPr>
        <w:rFonts w:ascii="Wingdings" w:hAnsi="Wingdings" w:hint="default"/>
      </w:rPr>
    </w:lvl>
    <w:lvl w:ilvl="3" w:tplc="04090001" w:tentative="1">
      <w:start w:val="1"/>
      <w:numFmt w:val="bullet"/>
      <w:lvlText w:val=""/>
      <w:lvlJc w:val="left"/>
      <w:pPr>
        <w:ind w:left="2869" w:hanging="360"/>
      </w:pPr>
      <w:rPr>
        <w:rFonts w:ascii="Symbol" w:hAnsi="Symbol" w:hint="default"/>
      </w:rPr>
    </w:lvl>
    <w:lvl w:ilvl="4" w:tplc="04090003" w:tentative="1">
      <w:start w:val="1"/>
      <w:numFmt w:val="bullet"/>
      <w:lvlText w:val="o"/>
      <w:lvlJc w:val="left"/>
      <w:pPr>
        <w:ind w:left="3589" w:hanging="360"/>
      </w:pPr>
      <w:rPr>
        <w:rFonts w:ascii="Courier New" w:hAnsi="Courier New" w:cs="Courier New" w:hint="default"/>
      </w:rPr>
    </w:lvl>
    <w:lvl w:ilvl="5" w:tplc="04090005" w:tentative="1">
      <w:start w:val="1"/>
      <w:numFmt w:val="bullet"/>
      <w:lvlText w:val=""/>
      <w:lvlJc w:val="left"/>
      <w:pPr>
        <w:ind w:left="4309" w:hanging="360"/>
      </w:pPr>
      <w:rPr>
        <w:rFonts w:ascii="Wingdings" w:hAnsi="Wingdings" w:hint="default"/>
      </w:rPr>
    </w:lvl>
    <w:lvl w:ilvl="6" w:tplc="04090001" w:tentative="1">
      <w:start w:val="1"/>
      <w:numFmt w:val="bullet"/>
      <w:lvlText w:val=""/>
      <w:lvlJc w:val="left"/>
      <w:pPr>
        <w:ind w:left="5029" w:hanging="360"/>
      </w:pPr>
      <w:rPr>
        <w:rFonts w:ascii="Symbol" w:hAnsi="Symbol" w:hint="default"/>
      </w:rPr>
    </w:lvl>
    <w:lvl w:ilvl="7" w:tplc="04090003" w:tentative="1">
      <w:start w:val="1"/>
      <w:numFmt w:val="bullet"/>
      <w:lvlText w:val="o"/>
      <w:lvlJc w:val="left"/>
      <w:pPr>
        <w:ind w:left="5749" w:hanging="360"/>
      </w:pPr>
      <w:rPr>
        <w:rFonts w:ascii="Courier New" w:hAnsi="Courier New" w:cs="Courier New" w:hint="default"/>
      </w:rPr>
    </w:lvl>
    <w:lvl w:ilvl="8" w:tplc="04090005" w:tentative="1">
      <w:start w:val="1"/>
      <w:numFmt w:val="bullet"/>
      <w:lvlText w:val=""/>
      <w:lvlJc w:val="left"/>
      <w:pPr>
        <w:ind w:left="6469" w:hanging="360"/>
      </w:pPr>
      <w:rPr>
        <w:rFonts w:ascii="Wingdings" w:hAnsi="Wingdings" w:hint="default"/>
      </w:rPr>
    </w:lvl>
  </w:abstractNum>
  <w:abstractNum w:abstractNumId="24" w15:restartNumberingAfterBreak="0">
    <w:nsid w:val="4F750362"/>
    <w:multiLevelType w:val="hybridMultilevel"/>
    <w:tmpl w:val="E0E651E8"/>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5" w15:restartNumberingAfterBreak="0">
    <w:nsid w:val="54A61B17"/>
    <w:multiLevelType w:val="hybridMultilevel"/>
    <w:tmpl w:val="ECE81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5E765F"/>
    <w:multiLevelType w:val="multilevel"/>
    <w:tmpl w:val="9EB2A6D8"/>
    <w:lvl w:ilvl="0">
      <w:start w:val="1"/>
      <w:numFmt w:val="bullet"/>
      <w:lvlText w:val=""/>
      <w:lvlJc w:val="left"/>
      <w:pPr>
        <w:ind w:left="360" w:firstLine="0"/>
      </w:pPr>
      <w:rPr>
        <w:rFonts w:ascii="Wingdings" w:hAnsi="Wingdings" w:hint="default"/>
        <w:color w:val="auto"/>
      </w:rPr>
    </w:lvl>
    <w:lvl w:ilvl="1">
      <w:start w:val="1"/>
      <w:numFmt w:val="bullet"/>
      <w:lvlText w:val="·"/>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7"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592229"/>
    <w:multiLevelType w:val="hybridMultilevel"/>
    <w:tmpl w:val="5ACA7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9B0F22"/>
    <w:multiLevelType w:val="multilevel"/>
    <w:tmpl w:val="D98A26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EE7941"/>
    <w:multiLevelType w:val="hybridMultilevel"/>
    <w:tmpl w:val="1E1C717A"/>
    <w:lvl w:ilvl="0" w:tplc="0409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1" w15:restartNumberingAfterBreak="0">
    <w:nsid w:val="5D5E29B4"/>
    <w:multiLevelType w:val="hybridMultilevel"/>
    <w:tmpl w:val="22B0099E"/>
    <w:lvl w:ilvl="0" w:tplc="0809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2966EB5"/>
    <w:multiLevelType w:val="hybridMultilevel"/>
    <w:tmpl w:val="4DDC86D0"/>
    <w:lvl w:ilvl="0" w:tplc="04180001">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2E65736"/>
    <w:multiLevelType w:val="hybridMultilevel"/>
    <w:tmpl w:val="DF8692AA"/>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4" w15:restartNumberingAfterBreak="0">
    <w:nsid w:val="63FB6797"/>
    <w:multiLevelType w:val="hybridMultilevel"/>
    <w:tmpl w:val="8DC080CE"/>
    <w:lvl w:ilvl="0" w:tplc="04180001">
      <w:start w:val="1"/>
      <w:numFmt w:val="bullet"/>
      <w:lvlText w:val=""/>
      <w:lvlJc w:val="left"/>
      <w:pPr>
        <w:ind w:left="1074" w:hanging="360"/>
      </w:pPr>
      <w:rPr>
        <w:rFonts w:ascii="Symbol" w:hAnsi="Symbol" w:hint="default"/>
      </w:rPr>
    </w:lvl>
    <w:lvl w:ilvl="1" w:tplc="A5345D08">
      <w:numFmt w:val="bullet"/>
      <w:lvlText w:val="·"/>
      <w:lvlJc w:val="left"/>
      <w:pPr>
        <w:ind w:left="1794" w:hanging="360"/>
      </w:pPr>
      <w:rPr>
        <w:rFonts w:ascii="Trebuchet MS" w:eastAsia="Times New Roman" w:hAnsi="Trebuchet MS" w:cs="Arial"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35" w15:restartNumberingAfterBreak="0">
    <w:nsid w:val="6518121E"/>
    <w:multiLevelType w:val="hybridMultilevel"/>
    <w:tmpl w:val="97925AEC"/>
    <w:lvl w:ilvl="0" w:tplc="0C2AFB64">
      <w:numFmt w:val="bullet"/>
      <w:lvlText w:val="-"/>
      <w:lvlJc w:val="left"/>
      <w:pPr>
        <w:ind w:left="360" w:hanging="360"/>
      </w:pPr>
      <w:rPr>
        <w:rFonts w:ascii="Calibri" w:eastAsia="Calibri"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9651908"/>
    <w:multiLevelType w:val="hybridMultilevel"/>
    <w:tmpl w:val="D510677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A994BDC"/>
    <w:multiLevelType w:val="hybridMultilevel"/>
    <w:tmpl w:val="D5DCEAB4"/>
    <w:lvl w:ilvl="0" w:tplc="34EA766C">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AD206A"/>
    <w:multiLevelType w:val="hybridMultilevel"/>
    <w:tmpl w:val="512A25CA"/>
    <w:lvl w:ilvl="0" w:tplc="34EA766C">
      <w:numFmt w:val="bullet"/>
      <w:lvlText w:val="-"/>
      <w:lvlJc w:val="left"/>
      <w:pPr>
        <w:ind w:left="720" w:hanging="360"/>
      </w:pPr>
      <w:rPr>
        <w:rFonts w:ascii="Trebuchet MS" w:eastAsia="MS Mincho"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A1729A"/>
    <w:multiLevelType w:val="hybridMultilevel"/>
    <w:tmpl w:val="8A1013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8B765F1"/>
    <w:multiLevelType w:val="hybridMultilevel"/>
    <w:tmpl w:val="2EF2552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AFE3502"/>
    <w:multiLevelType w:val="multilevel"/>
    <w:tmpl w:val="9F1C5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CBE4839"/>
    <w:multiLevelType w:val="hybridMultilevel"/>
    <w:tmpl w:val="7CBE4839"/>
    <w:lvl w:ilvl="0" w:tplc="79066154">
      <w:start w:val="1"/>
      <w:numFmt w:val="bullet"/>
      <w:lvlText w:val=""/>
      <w:lvlJc w:val="left"/>
      <w:pPr>
        <w:ind w:left="720" w:hanging="360"/>
      </w:pPr>
      <w:rPr>
        <w:rFonts w:ascii="Symbol" w:hAnsi="Symbol"/>
      </w:rPr>
    </w:lvl>
    <w:lvl w:ilvl="1" w:tplc="5714FC44">
      <w:start w:val="1"/>
      <w:numFmt w:val="bullet"/>
      <w:lvlText w:val="o"/>
      <w:lvlJc w:val="left"/>
      <w:pPr>
        <w:tabs>
          <w:tab w:val="num" w:pos="1440"/>
        </w:tabs>
        <w:ind w:left="1440" w:hanging="360"/>
      </w:pPr>
      <w:rPr>
        <w:rFonts w:ascii="Courier New" w:hAnsi="Courier New"/>
      </w:rPr>
    </w:lvl>
    <w:lvl w:ilvl="2" w:tplc="5336C74A">
      <w:start w:val="1"/>
      <w:numFmt w:val="bullet"/>
      <w:lvlText w:val=""/>
      <w:lvlJc w:val="left"/>
      <w:pPr>
        <w:tabs>
          <w:tab w:val="num" w:pos="2160"/>
        </w:tabs>
        <w:ind w:left="2160" w:hanging="360"/>
      </w:pPr>
      <w:rPr>
        <w:rFonts w:ascii="Wingdings" w:hAnsi="Wingdings"/>
      </w:rPr>
    </w:lvl>
    <w:lvl w:ilvl="3" w:tplc="12A21EAE">
      <w:start w:val="1"/>
      <w:numFmt w:val="bullet"/>
      <w:lvlText w:val=""/>
      <w:lvlJc w:val="left"/>
      <w:pPr>
        <w:tabs>
          <w:tab w:val="num" w:pos="2880"/>
        </w:tabs>
        <w:ind w:left="2880" w:hanging="360"/>
      </w:pPr>
      <w:rPr>
        <w:rFonts w:ascii="Symbol" w:hAnsi="Symbol"/>
      </w:rPr>
    </w:lvl>
    <w:lvl w:ilvl="4" w:tplc="6CF67FAA">
      <w:start w:val="1"/>
      <w:numFmt w:val="bullet"/>
      <w:lvlText w:val="o"/>
      <w:lvlJc w:val="left"/>
      <w:pPr>
        <w:tabs>
          <w:tab w:val="num" w:pos="3600"/>
        </w:tabs>
        <w:ind w:left="3600" w:hanging="360"/>
      </w:pPr>
      <w:rPr>
        <w:rFonts w:ascii="Courier New" w:hAnsi="Courier New"/>
      </w:rPr>
    </w:lvl>
    <w:lvl w:ilvl="5" w:tplc="FEEEBCA2">
      <w:start w:val="1"/>
      <w:numFmt w:val="bullet"/>
      <w:lvlText w:val=""/>
      <w:lvlJc w:val="left"/>
      <w:pPr>
        <w:tabs>
          <w:tab w:val="num" w:pos="4320"/>
        </w:tabs>
        <w:ind w:left="4320" w:hanging="360"/>
      </w:pPr>
      <w:rPr>
        <w:rFonts w:ascii="Wingdings" w:hAnsi="Wingdings"/>
      </w:rPr>
    </w:lvl>
    <w:lvl w:ilvl="6" w:tplc="3DBCDF2A">
      <w:start w:val="1"/>
      <w:numFmt w:val="bullet"/>
      <w:lvlText w:val=""/>
      <w:lvlJc w:val="left"/>
      <w:pPr>
        <w:tabs>
          <w:tab w:val="num" w:pos="5040"/>
        </w:tabs>
        <w:ind w:left="5040" w:hanging="360"/>
      </w:pPr>
      <w:rPr>
        <w:rFonts w:ascii="Symbol" w:hAnsi="Symbol"/>
      </w:rPr>
    </w:lvl>
    <w:lvl w:ilvl="7" w:tplc="0E7CF500">
      <w:start w:val="1"/>
      <w:numFmt w:val="bullet"/>
      <w:lvlText w:val="o"/>
      <w:lvlJc w:val="left"/>
      <w:pPr>
        <w:tabs>
          <w:tab w:val="num" w:pos="5760"/>
        </w:tabs>
        <w:ind w:left="5760" w:hanging="360"/>
      </w:pPr>
      <w:rPr>
        <w:rFonts w:ascii="Courier New" w:hAnsi="Courier New"/>
      </w:rPr>
    </w:lvl>
    <w:lvl w:ilvl="8" w:tplc="AF7CDCC6">
      <w:start w:val="1"/>
      <w:numFmt w:val="bullet"/>
      <w:lvlText w:val=""/>
      <w:lvlJc w:val="left"/>
      <w:pPr>
        <w:tabs>
          <w:tab w:val="num" w:pos="6480"/>
        </w:tabs>
        <w:ind w:left="6480" w:hanging="360"/>
      </w:pPr>
      <w:rPr>
        <w:rFonts w:ascii="Wingdings" w:hAnsi="Wingdings"/>
      </w:rPr>
    </w:lvl>
  </w:abstractNum>
  <w:abstractNum w:abstractNumId="43" w15:restartNumberingAfterBreak="0">
    <w:nsid w:val="7CBE483B"/>
    <w:multiLevelType w:val="hybridMultilevel"/>
    <w:tmpl w:val="7CBE483B"/>
    <w:lvl w:ilvl="0" w:tplc="DDA0D376">
      <w:start w:val="1"/>
      <w:numFmt w:val="bullet"/>
      <w:lvlText w:val=""/>
      <w:lvlJc w:val="left"/>
      <w:pPr>
        <w:ind w:left="720" w:hanging="360"/>
      </w:pPr>
      <w:rPr>
        <w:rFonts w:ascii="Symbol" w:hAnsi="Symbol"/>
      </w:rPr>
    </w:lvl>
    <w:lvl w:ilvl="1" w:tplc="EC44A54A">
      <w:start w:val="1"/>
      <w:numFmt w:val="bullet"/>
      <w:lvlText w:val="o"/>
      <w:lvlJc w:val="left"/>
      <w:pPr>
        <w:tabs>
          <w:tab w:val="num" w:pos="1440"/>
        </w:tabs>
        <w:ind w:left="1440" w:hanging="360"/>
      </w:pPr>
      <w:rPr>
        <w:rFonts w:ascii="Courier New" w:hAnsi="Courier New"/>
      </w:rPr>
    </w:lvl>
    <w:lvl w:ilvl="2" w:tplc="8F3EB3CE">
      <w:start w:val="1"/>
      <w:numFmt w:val="bullet"/>
      <w:lvlText w:val=""/>
      <w:lvlJc w:val="left"/>
      <w:pPr>
        <w:tabs>
          <w:tab w:val="num" w:pos="2160"/>
        </w:tabs>
        <w:ind w:left="2160" w:hanging="360"/>
      </w:pPr>
      <w:rPr>
        <w:rFonts w:ascii="Wingdings" w:hAnsi="Wingdings"/>
      </w:rPr>
    </w:lvl>
    <w:lvl w:ilvl="3" w:tplc="960CC886">
      <w:start w:val="1"/>
      <w:numFmt w:val="bullet"/>
      <w:lvlText w:val=""/>
      <w:lvlJc w:val="left"/>
      <w:pPr>
        <w:tabs>
          <w:tab w:val="num" w:pos="2880"/>
        </w:tabs>
        <w:ind w:left="2880" w:hanging="360"/>
      </w:pPr>
      <w:rPr>
        <w:rFonts w:ascii="Symbol" w:hAnsi="Symbol"/>
      </w:rPr>
    </w:lvl>
    <w:lvl w:ilvl="4" w:tplc="3A82D9D6">
      <w:start w:val="1"/>
      <w:numFmt w:val="bullet"/>
      <w:lvlText w:val="o"/>
      <w:lvlJc w:val="left"/>
      <w:pPr>
        <w:tabs>
          <w:tab w:val="num" w:pos="3600"/>
        </w:tabs>
        <w:ind w:left="3600" w:hanging="360"/>
      </w:pPr>
      <w:rPr>
        <w:rFonts w:ascii="Courier New" w:hAnsi="Courier New"/>
      </w:rPr>
    </w:lvl>
    <w:lvl w:ilvl="5" w:tplc="A2980828">
      <w:start w:val="1"/>
      <w:numFmt w:val="bullet"/>
      <w:lvlText w:val=""/>
      <w:lvlJc w:val="left"/>
      <w:pPr>
        <w:tabs>
          <w:tab w:val="num" w:pos="4320"/>
        </w:tabs>
        <w:ind w:left="4320" w:hanging="360"/>
      </w:pPr>
      <w:rPr>
        <w:rFonts w:ascii="Wingdings" w:hAnsi="Wingdings"/>
      </w:rPr>
    </w:lvl>
    <w:lvl w:ilvl="6" w:tplc="2DE035D2">
      <w:start w:val="1"/>
      <w:numFmt w:val="bullet"/>
      <w:lvlText w:val=""/>
      <w:lvlJc w:val="left"/>
      <w:pPr>
        <w:tabs>
          <w:tab w:val="num" w:pos="5040"/>
        </w:tabs>
        <w:ind w:left="5040" w:hanging="360"/>
      </w:pPr>
      <w:rPr>
        <w:rFonts w:ascii="Symbol" w:hAnsi="Symbol"/>
      </w:rPr>
    </w:lvl>
    <w:lvl w:ilvl="7" w:tplc="27DA5324">
      <w:start w:val="1"/>
      <w:numFmt w:val="bullet"/>
      <w:lvlText w:val="o"/>
      <w:lvlJc w:val="left"/>
      <w:pPr>
        <w:tabs>
          <w:tab w:val="num" w:pos="5760"/>
        </w:tabs>
        <w:ind w:left="5760" w:hanging="360"/>
      </w:pPr>
      <w:rPr>
        <w:rFonts w:ascii="Courier New" w:hAnsi="Courier New"/>
      </w:rPr>
    </w:lvl>
    <w:lvl w:ilvl="8" w:tplc="0562DF04">
      <w:start w:val="1"/>
      <w:numFmt w:val="bullet"/>
      <w:lvlText w:val=""/>
      <w:lvlJc w:val="left"/>
      <w:pPr>
        <w:tabs>
          <w:tab w:val="num" w:pos="6480"/>
        </w:tabs>
        <w:ind w:left="6480" w:hanging="360"/>
      </w:pPr>
      <w:rPr>
        <w:rFonts w:ascii="Wingdings" w:hAnsi="Wingdings"/>
      </w:rPr>
    </w:lvl>
  </w:abstractNum>
  <w:abstractNum w:abstractNumId="44" w15:restartNumberingAfterBreak="0">
    <w:nsid w:val="7CBE483C"/>
    <w:multiLevelType w:val="hybridMultilevel"/>
    <w:tmpl w:val="7CBE483C"/>
    <w:lvl w:ilvl="0" w:tplc="EA9E5AD4">
      <w:start w:val="1"/>
      <w:numFmt w:val="bullet"/>
      <w:lvlText w:val=""/>
      <w:lvlJc w:val="left"/>
      <w:pPr>
        <w:ind w:left="720" w:hanging="360"/>
      </w:pPr>
      <w:rPr>
        <w:rFonts w:ascii="Symbol" w:hAnsi="Symbol"/>
      </w:rPr>
    </w:lvl>
    <w:lvl w:ilvl="1" w:tplc="E85CD048">
      <w:start w:val="1"/>
      <w:numFmt w:val="bullet"/>
      <w:lvlText w:val="o"/>
      <w:lvlJc w:val="left"/>
      <w:pPr>
        <w:tabs>
          <w:tab w:val="num" w:pos="1440"/>
        </w:tabs>
        <w:ind w:left="1440" w:hanging="360"/>
      </w:pPr>
      <w:rPr>
        <w:rFonts w:ascii="Courier New" w:hAnsi="Courier New"/>
      </w:rPr>
    </w:lvl>
    <w:lvl w:ilvl="2" w:tplc="F50C70A2">
      <w:start w:val="1"/>
      <w:numFmt w:val="bullet"/>
      <w:lvlText w:val=""/>
      <w:lvlJc w:val="left"/>
      <w:pPr>
        <w:tabs>
          <w:tab w:val="num" w:pos="2160"/>
        </w:tabs>
        <w:ind w:left="2160" w:hanging="360"/>
      </w:pPr>
      <w:rPr>
        <w:rFonts w:ascii="Wingdings" w:hAnsi="Wingdings"/>
      </w:rPr>
    </w:lvl>
    <w:lvl w:ilvl="3" w:tplc="5A526478">
      <w:start w:val="1"/>
      <w:numFmt w:val="bullet"/>
      <w:lvlText w:val=""/>
      <w:lvlJc w:val="left"/>
      <w:pPr>
        <w:tabs>
          <w:tab w:val="num" w:pos="2880"/>
        </w:tabs>
        <w:ind w:left="2880" w:hanging="360"/>
      </w:pPr>
      <w:rPr>
        <w:rFonts w:ascii="Symbol" w:hAnsi="Symbol"/>
      </w:rPr>
    </w:lvl>
    <w:lvl w:ilvl="4" w:tplc="B546C6E8">
      <w:start w:val="1"/>
      <w:numFmt w:val="bullet"/>
      <w:lvlText w:val="o"/>
      <w:lvlJc w:val="left"/>
      <w:pPr>
        <w:tabs>
          <w:tab w:val="num" w:pos="3600"/>
        </w:tabs>
        <w:ind w:left="3600" w:hanging="360"/>
      </w:pPr>
      <w:rPr>
        <w:rFonts w:ascii="Courier New" w:hAnsi="Courier New"/>
      </w:rPr>
    </w:lvl>
    <w:lvl w:ilvl="5" w:tplc="444EE918">
      <w:start w:val="1"/>
      <w:numFmt w:val="bullet"/>
      <w:lvlText w:val=""/>
      <w:lvlJc w:val="left"/>
      <w:pPr>
        <w:tabs>
          <w:tab w:val="num" w:pos="4320"/>
        </w:tabs>
        <w:ind w:left="4320" w:hanging="360"/>
      </w:pPr>
      <w:rPr>
        <w:rFonts w:ascii="Wingdings" w:hAnsi="Wingdings"/>
      </w:rPr>
    </w:lvl>
    <w:lvl w:ilvl="6" w:tplc="D6341B58">
      <w:start w:val="1"/>
      <w:numFmt w:val="bullet"/>
      <w:lvlText w:val=""/>
      <w:lvlJc w:val="left"/>
      <w:pPr>
        <w:tabs>
          <w:tab w:val="num" w:pos="5040"/>
        </w:tabs>
        <w:ind w:left="5040" w:hanging="360"/>
      </w:pPr>
      <w:rPr>
        <w:rFonts w:ascii="Symbol" w:hAnsi="Symbol"/>
      </w:rPr>
    </w:lvl>
    <w:lvl w:ilvl="7" w:tplc="4E2095C6">
      <w:start w:val="1"/>
      <w:numFmt w:val="bullet"/>
      <w:lvlText w:val="o"/>
      <w:lvlJc w:val="left"/>
      <w:pPr>
        <w:tabs>
          <w:tab w:val="num" w:pos="5760"/>
        </w:tabs>
        <w:ind w:left="5760" w:hanging="360"/>
      </w:pPr>
      <w:rPr>
        <w:rFonts w:ascii="Courier New" w:hAnsi="Courier New"/>
      </w:rPr>
    </w:lvl>
    <w:lvl w:ilvl="8" w:tplc="5F187CF0">
      <w:start w:val="1"/>
      <w:numFmt w:val="bullet"/>
      <w:lvlText w:val=""/>
      <w:lvlJc w:val="left"/>
      <w:pPr>
        <w:tabs>
          <w:tab w:val="num" w:pos="6480"/>
        </w:tabs>
        <w:ind w:left="6480" w:hanging="360"/>
      </w:pPr>
      <w:rPr>
        <w:rFonts w:ascii="Wingdings" w:hAnsi="Wingdings"/>
      </w:rPr>
    </w:lvl>
  </w:abstractNum>
  <w:abstractNum w:abstractNumId="45" w15:restartNumberingAfterBreak="0">
    <w:nsid w:val="7CBE483D"/>
    <w:multiLevelType w:val="hybridMultilevel"/>
    <w:tmpl w:val="7CBE483D"/>
    <w:lvl w:ilvl="0" w:tplc="826C08CA">
      <w:start w:val="1"/>
      <w:numFmt w:val="bullet"/>
      <w:lvlText w:val=""/>
      <w:lvlJc w:val="left"/>
      <w:pPr>
        <w:ind w:left="720" w:hanging="360"/>
      </w:pPr>
      <w:rPr>
        <w:rFonts w:ascii="Symbol" w:hAnsi="Symbol"/>
      </w:rPr>
    </w:lvl>
    <w:lvl w:ilvl="1" w:tplc="6F62844A">
      <w:start w:val="1"/>
      <w:numFmt w:val="bullet"/>
      <w:lvlText w:val="o"/>
      <w:lvlJc w:val="left"/>
      <w:pPr>
        <w:tabs>
          <w:tab w:val="num" w:pos="1440"/>
        </w:tabs>
        <w:ind w:left="1440" w:hanging="360"/>
      </w:pPr>
      <w:rPr>
        <w:rFonts w:ascii="Courier New" w:hAnsi="Courier New"/>
      </w:rPr>
    </w:lvl>
    <w:lvl w:ilvl="2" w:tplc="B1E05CDC">
      <w:start w:val="1"/>
      <w:numFmt w:val="bullet"/>
      <w:lvlText w:val=""/>
      <w:lvlJc w:val="left"/>
      <w:pPr>
        <w:tabs>
          <w:tab w:val="num" w:pos="2160"/>
        </w:tabs>
        <w:ind w:left="2160" w:hanging="360"/>
      </w:pPr>
      <w:rPr>
        <w:rFonts w:ascii="Wingdings" w:hAnsi="Wingdings"/>
      </w:rPr>
    </w:lvl>
    <w:lvl w:ilvl="3" w:tplc="01C2D05A">
      <w:start w:val="1"/>
      <w:numFmt w:val="bullet"/>
      <w:lvlText w:val=""/>
      <w:lvlJc w:val="left"/>
      <w:pPr>
        <w:tabs>
          <w:tab w:val="num" w:pos="2880"/>
        </w:tabs>
        <w:ind w:left="2880" w:hanging="360"/>
      </w:pPr>
      <w:rPr>
        <w:rFonts w:ascii="Symbol" w:hAnsi="Symbol"/>
      </w:rPr>
    </w:lvl>
    <w:lvl w:ilvl="4" w:tplc="C03427FA">
      <w:start w:val="1"/>
      <w:numFmt w:val="bullet"/>
      <w:lvlText w:val="o"/>
      <w:lvlJc w:val="left"/>
      <w:pPr>
        <w:tabs>
          <w:tab w:val="num" w:pos="3600"/>
        </w:tabs>
        <w:ind w:left="3600" w:hanging="360"/>
      </w:pPr>
      <w:rPr>
        <w:rFonts w:ascii="Courier New" w:hAnsi="Courier New"/>
      </w:rPr>
    </w:lvl>
    <w:lvl w:ilvl="5" w:tplc="E482E5F0">
      <w:start w:val="1"/>
      <w:numFmt w:val="bullet"/>
      <w:lvlText w:val=""/>
      <w:lvlJc w:val="left"/>
      <w:pPr>
        <w:tabs>
          <w:tab w:val="num" w:pos="4320"/>
        </w:tabs>
        <w:ind w:left="4320" w:hanging="360"/>
      </w:pPr>
      <w:rPr>
        <w:rFonts w:ascii="Wingdings" w:hAnsi="Wingdings"/>
      </w:rPr>
    </w:lvl>
    <w:lvl w:ilvl="6" w:tplc="D04A347A">
      <w:start w:val="1"/>
      <w:numFmt w:val="bullet"/>
      <w:lvlText w:val=""/>
      <w:lvlJc w:val="left"/>
      <w:pPr>
        <w:tabs>
          <w:tab w:val="num" w:pos="5040"/>
        </w:tabs>
        <w:ind w:left="5040" w:hanging="360"/>
      </w:pPr>
      <w:rPr>
        <w:rFonts w:ascii="Symbol" w:hAnsi="Symbol"/>
      </w:rPr>
    </w:lvl>
    <w:lvl w:ilvl="7" w:tplc="BC46461C">
      <w:start w:val="1"/>
      <w:numFmt w:val="bullet"/>
      <w:lvlText w:val="o"/>
      <w:lvlJc w:val="left"/>
      <w:pPr>
        <w:tabs>
          <w:tab w:val="num" w:pos="5760"/>
        </w:tabs>
        <w:ind w:left="5760" w:hanging="360"/>
      </w:pPr>
      <w:rPr>
        <w:rFonts w:ascii="Courier New" w:hAnsi="Courier New"/>
      </w:rPr>
    </w:lvl>
    <w:lvl w:ilvl="8" w:tplc="0E202834">
      <w:start w:val="1"/>
      <w:numFmt w:val="bullet"/>
      <w:lvlText w:val=""/>
      <w:lvlJc w:val="left"/>
      <w:pPr>
        <w:tabs>
          <w:tab w:val="num" w:pos="6480"/>
        </w:tabs>
        <w:ind w:left="6480" w:hanging="360"/>
      </w:pPr>
      <w:rPr>
        <w:rFonts w:ascii="Wingdings" w:hAnsi="Wingdings"/>
      </w:rPr>
    </w:lvl>
  </w:abstractNum>
  <w:abstractNum w:abstractNumId="46" w15:restartNumberingAfterBreak="0">
    <w:nsid w:val="7CBE4869"/>
    <w:multiLevelType w:val="hybridMultilevel"/>
    <w:tmpl w:val="7CBE4869"/>
    <w:lvl w:ilvl="0" w:tplc="B148C0D4">
      <w:start w:val="1"/>
      <w:numFmt w:val="bullet"/>
      <w:lvlText w:val=""/>
      <w:lvlJc w:val="left"/>
      <w:pPr>
        <w:ind w:left="720" w:hanging="360"/>
      </w:pPr>
      <w:rPr>
        <w:rFonts w:ascii="Symbol" w:hAnsi="Symbol"/>
      </w:rPr>
    </w:lvl>
    <w:lvl w:ilvl="1" w:tplc="322657D4">
      <w:start w:val="1"/>
      <w:numFmt w:val="bullet"/>
      <w:lvlText w:val="o"/>
      <w:lvlJc w:val="left"/>
      <w:pPr>
        <w:tabs>
          <w:tab w:val="num" w:pos="1440"/>
        </w:tabs>
        <w:ind w:left="1440" w:hanging="360"/>
      </w:pPr>
      <w:rPr>
        <w:rFonts w:ascii="Courier New" w:hAnsi="Courier New"/>
      </w:rPr>
    </w:lvl>
    <w:lvl w:ilvl="2" w:tplc="BE683F14">
      <w:start w:val="1"/>
      <w:numFmt w:val="bullet"/>
      <w:lvlText w:val=""/>
      <w:lvlJc w:val="left"/>
      <w:pPr>
        <w:tabs>
          <w:tab w:val="num" w:pos="2160"/>
        </w:tabs>
        <w:ind w:left="2160" w:hanging="360"/>
      </w:pPr>
      <w:rPr>
        <w:rFonts w:ascii="Wingdings" w:hAnsi="Wingdings"/>
      </w:rPr>
    </w:lvl>
    <w:lvl w:ilvl="3" w:tplc="4DF42326">
      <w:start w:val="1"/>
      <w:numFmt w:val="bullet"/>
      <w:lvlText w:val=""/>
      <w:lvlJc w:val="left"/>
      <w:pPr>
        <w:tabs>
          <w:tab w:val="num" w:pos="2880"/>
        </w:tabs>
        <w:ind w:left="2880" w:hanging="360"/>
      </w:pPr>
      <w:rPr>
        <w:rFonts w:ascii="Symbol" w:hAnsi="Symbol"/>
      </w:rPr>
    </w:lvl>
    <w:lvl w:ilvl="4" w:tplc="ED846FAA">
      <w:start w:val="1"/>
      <w:numFmt w:val="bullet"/>
      <w:lvlText w:val="o"/>
      <w:lvlJc w:val="left"/>
      <w:pPr>
        <w:tabs>
          <w:tab w:val="num" w:pos="3600"/>
        </w:tabs>
        <w:ind w:left="3600" w:hanging="360"/>
      </w:pPr>
      <w:rPr>
        <w:rFonts w:ascii="Courier New" w:hAnsi="Courier New"/>
      </w:rPr>
    </w:lvl>
    <w:lvl w:ilvl="5" w:tplc="3514B918">
      <w:start w:val="1"/>
      <w:numFmt w:val="bullet"/>
      <w:lvlText w:val=""/>
      <w:lvlJc w:val="left"/>
      <w:pPr>
        <w:tabs>
          <w:tab w:val="num" w:pos="4320"/>
        </w:tabs>
        <w:ind w:left="4320" w:hanging="360"/>
      </w:pPr>
      <w:rPr>
        <w:rFonts w:ascii="Wingdings" w:hAnsi="Wingdings"/>
      </w:rPr>
    </w:lvl>
    <w:lvl w:ilvl="6" w:tplc="49EE86E8">
      <w:start w:val="1"/>
      <w:numFmt w:val="bullet"/>
      <w:lvlText w:val=""/>
      <w:lvlJc w:val="left"/>
      <w:pPr>
        <w:tabs>
          <w:tab w:val="num" w:pos="5040"/>
        </w:tabs>
        <w:ind w:left="5040" w:hanging="360"/>
      </w:pPr>
      <w:rPr>
        <w:rFonts w:ascii="Symbol" w:hAnsi="Symbol"/>
      </w:rPr>
    </w:lvl>
    <w:lvl w:ilvl="7" w:tplc="F774AC50">
      <w:start w:val="1"/>
      <w:numFmt w:val="bullet"/>
      <w:lvlText w:val="o"/>
      <w:lvlJc w:val="left"/>
      <w:pPr>
        <w:tabs>
          <w:tab w:val="num" w:pos="5760"/>
        </w:tabs>
        <w:ind w:left="5760" w:hanging="360"/>
      </w:pPr>
      <w:rPr>
        <w:rFonts w:ascii="Courier New" w:hAnsi="Courier New"/>
      </w:rPr>
    </w:lvl>
    <w:lvl w:ilvl="8" w:tplc="ED56B9E8">
      <w:start w:val="1"/>
      <w:numFmt w:val="bullet"/>
      <w:lvlText w:val=""/>
      <w:lvlJc w:val="left"/>
      <w:pPr>
        <w:tabs>
          <w:tab w:val="num" w:pos="6480"/>
        </w:tabs>
        <w:ind w:left="6480" w:hanging="360"/>
      </w:pPr>
      <w:rPr>
        <w:rFonts w:ascii="Wingdings" w:hAnsi="Wingdings"/>
      </w:rPr>
    </w:lvl>
  </w:abstractNum>
  <w:abstractNum w:abstractNumId="47" w15:restartNumberingAfterBreak="0">
    <w:nsid w:val="7EBF3511"/>
    <w:multiLevelType w:val="hybridMultilevel"/>
    <w:tmpl w:val="40D0D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5"/>
  </w:num>
  <w:num w:numId="4">
    <w:abstractNumId w:val="6"/>
  </w:num>
  <w:num w:numId="5">
    <w:abstractNumId w:val="41"/>
  </w:num>
  <w:num w:numId="6">
    <w:abstractNumId w:val="29"/>
  </w:num>
  <w:num w:numId="7">
    <w:abstractNumId w:val="2"/>
  </w:num>
  <w:num w:numId="8">
    <w:abstractNumId w:val="23"/>
  </w:num>
  <w:num w:numId="9">
    <w:abstractNumId w:val="27"/>
  </w:num>
  <w:num w:numId="10">
    <w:abstractNumId w:val="16"/>
  </w:num>
  <w:num w:numId="11">
    <w:abstractNumId w:val="28"/>
  </w:num>
  <w:num w:numId="12">
    <w:abstractNumId w:val="25"/>
  </w:num>
  <w:num w:numId="13">
    <w:abstractNumId w:val="47"/>
  </w:num>
  <w:num w:numId="14">
    <w:abstractNumId w:val="31"/>
  </w:num>
  <w:num w:numId="15">
    <w:abstractNumId w:val="40"/>
  </w:num>
  <w:num w:numId="16">
    <w:abstractNumId w:val="20"/>
  </w:num>
  <w:num w:numId="17">
    <w:abstractNumId w:val="4"/>
  </w:num>
  <w:num w:numId="18">
    <w:abstractNumId w:val="18"/>
  </w:num>
  <w:num w:numId="19">
    <w:abstractNumId w:val="10"/>
  </w:num>
  <w:num w:numId="20">
    <w:abstractNumId w:val="7"/>
  </w:num>
  <w:num w:numId="21">
    <w:abstractNumId w:val="1"/>
  </w:num>
  <w:num w:numId="22">
    <w:abstractNumId w:val="17"/>
  </w:num>
  <w:num w:numId="23">
    <w:abstractNumId w:val="24"/>
  </w:num>
  <w:num w:numId="24">
    <w:abstractNumId w:val="33"/>
  </w:num>
  <w:num w:numId="25">
    <w:abstractNumId w:val="38"/>
  </w:num>
  <w:num w:numId="26">
    <w:abstractNumId w:val="26"/>
  </w:num>
  <w:num w:numId="27">
    <w:abstractNumId w:val="21"/>
  </w:num>
  <w:num w:numId="28">
    <w:abstractNumId w:val="9"/>
  </w:num>
  <w:num w:numId="29">
    <w:abstractNumId w:val="30"/>
  </w:num>
  <w:num w:numId="30">
    <w:abstractNumId w:val="35"/>
  </w:num>
  <w:num w:numId="31">
    <w:abstractNumId w:val="14"/>
  </w:num>
  <w:num w:numId="32">
    <w:abstractNumId w:val="32"/>
  </w:num>
  <w:num w:numId="33">
    <w:abstractNumId w:val="19"/>
  </w:num>
  <w:num w:numId="34">
    <w:abstractNumId w:val="15"/>
  </w:num>
  <w:num w:numId="35">
    <w:abstractNumId w:val="34"/>
  </w:num>
  <w:num w:numId="36">
    <w:abstractNumId w:val="13"/>
  </w:num>
  <w:num w:numId="37">
    <w:abstractNumId w:val="36"/>
  </w:num>
  <w:num w:numId="38">
    <w:abstractNumId w:val="46"/>
  </w:num>
  <w:num w:numId="39">
    <w:abstractNumId w:val="22"/>
  </w:num>
  <w:num w:numId="40">
    <w:abstractNumId w:val="8"/>
  </w:num>
  <w:num w:numId="41">
    <w:abstractNumId w:val="12"/>
  </w:num>
  <w:num w:numId="42">
    <w:abstractNumId w:val="37"/>
  </w:num>
  <w:num w:numId="43">
    <w:abstractNumId w:val="43"/>
  </w:num>
  <w:num w:numId="44">
    <w:abstractNumId w:val="44"/>
  </w:num>
  <w:num w:numId="45">
    <w:abstractNumId w:val="45"/>
  </w:num>
  <w:num w:numId="46">
    <w:abstractNumId w:val="42"/>
  </w:num>
  <w:num w:numId="47">
    <w:abstractNumId w:val="39"/>
  </w:num>
  <w:num w:numId="48">
    <w:abstractNumId w:val="11"/>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lisabeta Trifan">
    <w15:presenceInfo w15:providerId="AD" w15:userId="S-1-5-21-1335690349-1632514493-598330653-61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997"/>
    <w:rsid w:val="00000E29"/>
    <w:rsid w:val="00000FDB"/>
    <w:rsid w:val="0000137A"/>
    <w:rsid w:val="00001FE8"/>
    <w:rsid w:val="00002E10"/>
    <w:rsid w:val="00003138"/>
    <w:rsid w:val="00003456"/>
    <w:rsid w:val="00003740"/>
    <w:rsid w:val="000047D1"/>
    <w:rsid w:val="000047D7"/>
    <w:rsid w:val="00004D68"/>
    <w:rsid w:val="00005661"/>
    <w:rsid w:val="000058A5"/>
    <w:rsid w:val="00005CA7"/>
    <w:rsid w:val="00006760"/>
    <w:rsid w:val="00006C9F"/>
    <w:rsid w:val="00007F2A"/>
    <w:rsid w:val="0001067C"/>
    <w:rsid w:val="00011520"/>
    <w:rsid w:val="00011EED"/>
    <w:rsid w:val="00013454"/>
    <w:rsid w:val="00014F57"/>
    <w:rsid w:val="000152D2"/>
    <w:rsid w:val="00015B25"/>
    <w:rsid w:val="00015DAC"/>
    <w:rsid w:val="00017A3E"/>
    <w:rsid w:val="00017F0D"/>
    <w:rsid w:val="00017F56"/>
    <w:rsid w:val="0002152C"/>
    <w:rsid w:val="000217CB"/>
    <w:rsid w:val="000218FD"/>
    <w:rsid w:val="00021E9F"/>
    <w:rsid w:val="00021FAB"/>
    <w:rsid w:val="00022144"/>
    <w:rsid w:val="00022D2D"/>
    <w:rsid w:val="000230F6"/>
    <w:rsid w:val="0002419E"/>
    <w:rsid w:val="00026691"/>
    <w:rsid w:val="00026BA0"/>
    <w:rsid w:val="00027309"/>
    <w:rsid w:val="000302A2"/>
    <w:rsid w:val="000308D7"/>
    <w:rsid w:val="00030B58"/>
    <w:rsid w:val="00030E6B"/>
    <w:rsid w:val="00031A8D"/>
    <w:rsid w:val="00031FAC"/>
    <w:rsid w:val="00032B3D"/>
    <w:rsid w:val="00035E12"/>
    <w:rsid w:val="00035F69"/>
    <w:rsid w:val="00036810"/>
    <w:rsid w:val="00037826"/>
    <w:rsid w:val="0003799A"/>
    <w:rsid w:val="00037CAF"/>
    <w:rsid w:val="00040242"/>
    <w:rsid w:val="00040603"/>
    <w:rsid w:val="000408E5"/>
    <w:rsid w:val="00041654"/>
    <w:rsid w:val="00041798"/>
    <w:rsid w:val="00042120"/>
    <w:rsid w:val="000424C0"/>
    <w:rsid w:val="000429AB"/>
    <w:rsid w:val="00042F58"/>
    <w:rsid w:val="00044107"/>
    <w:rsid w:val="000460FE"/>
    <w:rsid w:val="00047E80"/>
    <w:rsid w:val="00047EB3"/>
    <w:rsid w:val="00050130"/>
    <w:rsid w:val="00050410"/>
    <w:rsid w:val="000527B3"/>
    <w:rsid w:val="0005399C"/>
    <w:rsid w:val="00053CA8"/>
    <w:rsid w:val="00054498"/>
    <w:rsid w:val="00054733"/>
    <w:rsid w:val="0005497A"/>
    <w:rsid w:val="00054A11"/>
    <w:rsid w:val="00055196"/>
    <w:rsid w:val="00055A44"/>
    <w:rsid w:val="00055F01"/>
    <w:rsid w:val="00057080"/>
    <w:rsid w:val="00057774"/>
    <w:rsid w:val="00057EBA"/>
    <w:rsid w:val="00057FEE"/>
    <w:rsid w:val="00061825"/>
    <w:rsid w:val="00061A6E"/>
    <w:rsid w:val="00061EE4"/>
    <w:rsid w:val="000623F2"/>
    <w:rsid w:val="00062587"/>
    <w:rsid w:val="00062D33"/>
    <w:rsid w:val="00062DC3"/>
    <w:rsid w:val="0006311E"/>
    <w:rsid w:val="00064E42"/>
    <w:rsid w:val="00064E7F"/>
    <w:rsid w:val="000656D0"/>
    <w:rsid w:val="00065B68"/>
    <w:rsid w:val="00066333"/>
    <w:rsid w:val="000665FD"/>
    <w:rsid w:val="00066E0C"/>
    <w:rsid w:val="000676B1"/>
    <w:rsid w:val="00070E38"/>
    <w:rsid w:val="00070E6C"/>
    <w:rsid w:val="00071626"/>
    <w:rsid w:val="000721EC"/>
    <w:rsid w:val="00072839"/>
    <w:rsid w:val="00073234"/>
    <w:rsid w:val="00073ACF"/>
    <w:rsid w:val="00073B7A"/>
    <w:rsid w:val="0007471C"/>
    <w:rsid w:val="00074794"/>
    <w:rsid w:val="00074A8F"/>
    <w:rsid w:val="00074D2B"/>
    <w:rsid w:val="000762E9"/>
    <w:rsid w:val="000763A5"/>
    <w:rsid w:val="00076E8A"/>
    <w:rsid w:val="0007713F"/>
    <w:rsid w:val="00077729"/>
    <w:rsid w:val="000777D8"/>
    <w:rsid w:val="00077C14"/>
    <w:rsid w:val="0008019C"/>
    <w:rsid w:val="000809F4"/>
    <w:rsid w:val="000821E4"/>
    <w:rsid w:val="0008283B"/>
    <w:rsid w:val="000828DF"/>
    <w:rsid w:val="000829D8"/>
    <w:rsid w:val="00083551"/>
    <w:rsid w:val="0008448E"/>
    <w:rsid w:val="00085F1F"/>
    <w:rsid w:val="00086CC7"/>
    <w:rsid w:val="0008710D"/>
    <w:rsid w:val="000906CB"/>
    <w:rsid w:val="0009072E"/>
    <w:rsid w:val="00090739"/>
    <w:rsid w:val="0009118D"/>
    <w:rsid w:val="0009119C"/>
    <w:rsid w:val="0009128D"/>
    <w:rsid w:val="00091923"/>
    <w:rsid w:val="000928D6"/>
    <w:rsid w:val="0009311D"/>
    <w:rsid w:val="00094D51"/>
    <w:rsid w:val="00094FCA"/>
    <w:rsid w:val="0009541B"/>
    <w:rsid w:val="00096ACD"/>
    <w:rsid w:val="000A02EF"/>
    <w:rsid w:val="000A04BA"/>
    <w:rsid w:val="000A1B0C"/>
    <w:rsid w:val="000A204B"/>
    <w:rsid w:val="000A2629"/>
    <w:rsid w:val="000A36DE"/>
    <w:rsid w:val="000A3AC1"/>
    <w:rsid w:val="000A3B4C"/>
    <w:rsid w:val="000A3FA8"/>
    <w:rsid w:val="000A405C"/>
    <w:rsid w:val="000A427B"/>
    <w:rsid w:val="000A4465"/>
    <w:rsid w:val="000A4706"/>
    <w:rsid w:val="000A4B03"/>
    <w:rsid w:val="000A512B"/>
    <w:rsid w:val="000A59D5"/>
    <w:rsid w:val="000A68B8"/>
    <w:rsid w:val="000A7224"/>
    <w:rsid w:val="000A72D8"/>
    <w:rsid w:val="000A772F"/>
    <w:rsid w:val="000B03CF"/>
    <w:rsid w:val="000B05E5"/>
    <w:rsid w:val="000B09B0"/>
    <w:rsid w:val="000B1048"/>
    <w:rsid w:val="000B1125"/>
    <w:rsid w:val="000B1BE6"/>
    <w:rsid w:val="000B1E6C"/>
    <w:rsid w:val="000B1ECC"/>
    <w:rsid w:val="000B2036"/>
    <w:rsid w:val="000B2214"/>
    <w:rsid w:val="000B26DA"/>
    <w:rsid w:val="000B2CC1"/>
    <w:rsid w:val="000B2CE7"/>
    <w:rsid w:val="000B32E8"/>
    <w:rsid w:val="000B3361"/>
    <w:rsid w:val="000B3F57"/>
    <w:rsid w:val="000B3F88"/>
    <w:rsid w:val="000B4331"/>
    <w:rsid w:val="000B4925"/>
    <w:rsid w:val="000B5035"/>
    <w:rsid w:val="000B5055"/>
    <w:rsid w:val="000B685A"/>
    <w:rsid w:val="000B7DC7"/>
    <w:rsid w:val="000C03A9"/>
    <w:rsid w:val="000C1481"/>
    <w:rsid w:val="000C1498"/>
    <w:rsid w:val="000C15BC"/>
    <w:rsid w:val="000C18A6"/>
    <w:rsid w:val="000C22EA"/>
    <w:rsid w:val="000C27E2"/>
    <w:rsid w:val="000C2C0F"/>
    <w:rsid w:val="000C4A20"/>
    <w:rsid w:val="000C5548"/>
    <w:rsid w:val="000C57D2"/>
    <w:rsid w:val="000C5956"/>
    <w:rsid w:val="000C5FDD"/>
    <w:rsid w:val="000C641B"/>
    <w:rsid w:val="000C765B"/>
    <w:rsid w:val="000C7F27"/>
    <w:rsid w:val="000D094B"/>
    <w:rsid w:val="000D0AF2"/>
    <w:rsid w:val="000D0C97"/>
    <w:rsid w:val="000D1A13"/>
    <w:rsid w:val="000D1ABE"/>
    <w:rsid w:val="000D2379"/>
    <w:rsid w:val="000D2E9C"/>
    <w:rsid w:val="000D3350"/>
    <w:rsid w:val="000D4640"/>
    <w:rsid w:val="000D4857"/>
    <w:rsid w:val="000D4ADA"/>
    <w:rsid w:val="000D52AE"/>
    <w:rsid w:val="000D59B4"/>
    <w:rsid w:val="000D67A9"/>
    <w:rsid w:val="000D69FE"/>
    <w:rsid w:val="000D6DF9"/>
    <w:rsid w:val="000D6E0E"/>
    <w:rsid w:val="000D7138"/>
    <w:rsid w:val="000E03F5"/>
    <w:rsid w:val="000E0503"/>
    <w:rsid w:val="000E096E"/>
    <w:rsid w:val="000E1413"/>
    <w:rsid w:val="000E1472"/>
    <w:rsid w:val="000E1716"/>
    <w:rsid w:val="000E1BEC"/>
    <w:rsid w:val="000E23C4"/>
    <w:rsid w:val="000E28C6"/>
    <w:rsid w:val="000E3154"/>
    <w:rsid w:val="000E3D62"/>
    <w:rsid w:val="000E438C"/>
    <w:rsid w:val="000E45B2"/>
    <w:rsid w:val="000E599B"/>
    <w:rsid w:val="000E61A7"/>
    <w:rsid w:val="000E6266"/>
    <w:rsid w:val="000E62FF"/>
    <w:rsid w:val="000E7717"/>
    <w:rsid w:val="000F01F3"/>
    <w:rsid w:val="000F06B9"/>
    <w:rsid w:val="000F09AC"/>
    <w:rsid w:val="000F2489"/>
    <w:rsid w:val="000F2A5F"/>
    <w:rsid w:val="000F3244"/>
    <w:rsid w:val="000F403E"/>
    <w:rsid w:val="000F40FA"/>
    <w:rsid w:val="000F44EA"/>
    <w:rsid w:val="000F517F"/>
    <w:rsid w:val="000F639B"/>
    <w:rsid w:val="000F64D2"/>
    <w:rsid w:val="000F6B8F"/>
    <w:rsid w:val="000F6F9E"/>
    <w:rsid w:val="000F7A32"/>
    <w:rsid w:val="000F7A41"/>
    <w:rsid w:val="001001C7"/>
    <w:rsid w:val="00100900"/>
    <w:rsid w:val="00100E0C"/>
    <w:rsid w:val="0010106E"/>
    <w:rsid w:val="00101463"/>
    <w:rsid w:val="00101AF6"/>
    <w:rsid w:val="001032EB"/>
    <w:rsid w:val="00103C2C"/>
    <w:rsid w:val="00103D12"/>
    <w:rsid w:val="00104714"/>
    <w:rsid w:val="0010483D"/>
    <w:rsid w:val="00104B9B"/>
    <w:rsid w:val="0010506F"/>
    <w:rsid w:val="001053F6"/>
    <w:rsid w:val="0010588D"/>
    <w:rsid w:val="00105A26"/>
    <w:rsid w:val="00106091"/>
    <w:rsid w:val="001068CA"/>
    <w:rsid w:val="00106D42"/>
    <w:rsid w:val="001070A3"/>
    <w:rsid w:val="00107ECC"/>
    <w:rsid w:val="00107FFA"/>
    <w:rsid w:val="00110343"/>
    <w:rsid w:val="00111013"/>
    <w:rsid w:val="001119D4"/>
    <w:rsid w:val="00112336"/>
    <w:rsid w:val="00112E14"/>
    <w:rsid w:val="001133C5"/>
    <w:rsid w:val="001144AA"/>
    <w:rsid w:val="001147AC"/>
    <w:rsid w:val="001148CE"/>
    <w:rsid w:val="00114AE5"/>
    <w:rsid w:val="00114B49"/>
    <w:rsid w:val="001155CA"/>
    <w:rsid w:val="00115654"/>
    <w:rsid w:val="001163BB"/>
    <w:rsid w:val="00116C56"/>
    <w:rsid w:val="00116CFF"/>
    <w:rsid w:val="00117257"/>
    <w:rsid w:val="00117ECB"/>
    <w:rsid w:val="00120E96"/>
    <w:rsid w:val="00121471"/>
    <w:rsid w:val="00121C80"/>
    <w:rsid w:val="00122898"/>
    <w:rsid w:val="00122F48"/>
    <w:rsid w:val="001235B4"/>
    <w:rsid w:val="00123868"/>
    <w:rsid w:val="00123B72"/>
    <w:rsid w:val="00124ED4"/>
    <w:rsid w:val="001251D5"/>
    <w:rsid w:val="001261DE"/>
    <w:rsid w:val="001262D8"/>
    <w:rsid w:val="00126424"/>
    <w:rsid w:val="00126822"/>
    <w:rsid w:val="0013016F"/>
    <w:rsid w:val="00130891"/>
    <w:rsid w:val="0013141E"/>
    <w:rsid w:val="0013257D"/>
    <w:rsid w:val="001328CB"/>
    <w:rsid w:val="00133397"/>
    <w:rsid w:val="0013379E"/>
    <w:rsid w:val="0013391B"/>
    <w:rsid w:val="00133A64"/>
    <w:rsid w:val="0013411F"/>
    <w:rsid w:val="00134895"/>
    <w:rsid w:val="00134D7C"/>
    <w:rsid w:val="001353CC"/>
    <w:rsid w:val="00135AFF"/>
    <w:rsid w:val="0013665B"/>
    <w:rsid w:val="0013717A"/>
    <w:rsid w:val="00137CA4"/>
    <w:rsid w:val="00137F74"/>
    <w:rsid w:val="0014045F"/>
    <w:rsid w:val="00140579"/>
    <w:rsid w:val="0014161E"/>
    <w:rsid w:val="00142E52"/>
    <w:rsid w:val="00142E77"/>
    <w:rsid w:val="001433D1"/>
    <w:rsid w:val="0014359F"/>
    <w:rsid w:val="00143858"/>
    <w:rsid w:val="00143B7C"/>
    <w:rsid w:val="00144295"/>
    <w:rsid w:val="00144A3D"/>
    <w:rsid w:val="00144EC4"/>
    <w:rsid w:val="00145B87"/>
    <w:rsid w:val="00145FC0"/>
    <w:rsid w:val="00146BDE"/>
    <w:rsid w:val="00147DC0"/>
    <w:rsid w:val="00147FD4"/>
    <w:rsid w:val="0015031C"/>
    <w:rsid w:val="00150F5A"/>
    <w:rsid w:val="00150F73"/>
    <w:rsid w:val="00150FAD"/>
    <w:rsid w:val="001518CE"/>
    <w:rsid w:val="00151A5C"/>
    <w:rsid w:val="00152B3F"/>
    <w:rsid w:val="001530EF"/>
    <w:rsid w:val="00153556"/>
    <w:rsid w:val="00153717"/>
    <w:rsid w:val="00153ED3"/>
    <w:rsid w:val="00154070"/>
    <w:rsid w:val="0015445A"/>
    <w:rsid w:val="001544C6"/>
    <w:rsid w:val="0015461F"/>
    <w:rsid w:val="001546A4"/>
    <w:rsid w:val="00154A22"/>
    <w:rsid w:val="001561BF"/>
    <w:rsid w:val="001565E4"/>
    <w:rsid w:val="0015664B"/>
    <w:rsid w:val="00157E82"/>
    <w:rsid w:val="00157EB1"/>
    <w:rsid w:val="00157FEB"/>
    <w:rsid w:val="001602A2"/>
    <w:rsid w:val="00160982"/>
    <w:rsid w:val="00161455"/>
    <w:rsid w:val="00162478"/>
    <w:rsid w:val="001624C8"/>
    <w:rsid w:val="00163E8C"/>
    <w:rsid w:val="001640BB"/>
    <w:rsid w:val="001643A4"/>
    <w:rsid w:val="00164973"/>
    <w:rsid w:val="00164E83"/>
    <w:rsid w:val="0016565F"/>
    <w:rsid w:val="00165C08"/>
    <w:rsid w:val="00165D96"/>
    <w:rsid w:val="001664E6"/>
    <w:rsid w:val="00166C07"/>
    <w:rsid w:val="00167111"/>
    <w:rsid w:val="001672A6"/>
    <w:rsid w:val="001676E6"/>
    <w:rsid w:val="00167ED6"/>
    <w:rsid w:val="00171175"/>
    <w:rsid w:val="00171ACA"/>
    <w:rsid w:val="001733FF"/>
    <w:rsid w:val="00173E21"/>
    <w:rsid w:val="00173F03"/>
    <w:rsid w:val="0017403A"/>
    <w:rsid w:val="00174AD3"/>
    <w:rsid w:val="00174CCC"/>
    <w:rsid w:val="0017506C"/>
    <w:rsid w:val="00175C87"/>
    <w:rsid w:val="001766A2"/>
    <w:rsid w:val="00176A54"/>
    <w:rsid w:val="001770D2"/>
    <w:rsid w:val="001770D5"/>
    <w:rsid w:val="0017744A"/>
    <w:rsid w:val="00177BA9"/>
    <w:rsid w:val="001806A3"/>
    <w:rsid w:val="00180BD6"/>
    <w:rsid w:val="00180BFA"/>
    <w:rsid w:val="00180D84"/>
    <w:rsid w:val="00180F66"/>
    <w:rsid w:val="001812A9"/>
    <w:rsid w:val="0018260F"/>
    <w:rsid w:val="00182638"/>
    <w:rsid w:val="00182E32"/>
    <w:rsid w:val="0018330A"/>
    <w:rsid w:val="00183766"/>
    <w:rsid w:val="00183A3C"/>
    <w:rsid w:val="00183B43"/>
    <w:rsid w:val="0018403A"/>
    <w:rsid w:val="00184075"/>
    <w:rsid w:val="001845AC"/>
    <w:rsid w:val="00184FFA"/>
    <w:rsid w:val="001852B0"/>
    <w:rsid w:val="001852E0"/>
    <w:rsid w:val="0018541D"/>
    <w:rsid w:val="00185BD7"/>
    <w:rsid w:val="00185E1C"/>
    <w:rsid w:val="00186F85"/>
    <w:rsid w:val="00186FBB"/>
    <w:rsid w:val="001876C0"/>
    <w:rsid w:val="0019001F"/>
    <w:rsid w:val="00190077"/>
    <w:rsid w:val="00190347"/>
    <w:rsid w:val="00190B2E"/>
    <w:rsid w:val="00191656"/>
    <w:rsid w:val="0019178D"/>
    <w:rsid w:val="0019211E"/>
    <w:rsid w:val="001922EC"/>
    <w:rsid w:val="0019255E"/>
    <w:rsid w:val="001927F9"/>
    <w:rsid w:val="00192F97"/>
    <w:rsid w:val="00193814"/>
    <w:rsid w:val="0019434D"/>
    <w:rsid w:val="001955C0"/>
    <w:rsid w:val="00195FAB"/>
    <w:rsid w:val="001964FB"/>
    <w:rsid w:val="00196E06"/>
    <w:rsid w:val="00196F76"/>
    <w:rsid w:val="00197263"/>
    <w:rsid w:val="00197C4F"/>
    <w:rsid w:val="001A0F2B"/>
    <w:rsid w:val="001A19C8"/>
    <w:rsid w:val="001A1D41"/>
    <w:rsid w:val="001A2BDC"/>
    <w:rsid w:val="001A3817"/>
    <w:rsid w:val="001A436A"/>
    <w:rsid w:val="001A4B04"/>
    <w:rsid w:val="001A4BAE"/>
    <w:rsid w:val="001A4C26"/>
    <w:rsid w:val="001A4F8F"/>
    <w:rsid w:val="001A5F9A"/>
    <w:rsid w:val="001A6A99"/>
    <w:rsid w:val="001A71C5"/>
    <w:rsid w:val="001A7A82"/>
    <w:rsid w:val="001B001B"/>
    <w:rsid w:val="001B0BE9"/>
    <w:rsid w:val="001B2542"/>
    <w:rsid w:val="001B2CDE"/>
    <w:rsid w:val="001B2D1E"/>
    <w:rsid w:val="001B3A3C"/>
    <w:rsid w:val="001B3A95"/>
    <w:rsid w:val="001B3BFC"/>
    <w:rsid w:val="001B4309"/>
    <w:rsid w:val="001B479B"/>
    <w:rsid w:val="001B57BB"/>
    <w:rsid w:val="001B60FB"/>
    <w:rsid w:val="001B615E"/>
    <w:rsid w:val="001B663B"/>
    <w:rsid w:val="001B6B46"/>
    <w:rsid w:val="001B70A0"/>
    <w:rsid w:val="001B7491"/>
    <w:rsid w:val="001B7574"/>
    <w:rsid w:val="001B7E4E"/>
    <w:rsid w:val="001C2186"/>
    <w:rsid w:val="001C2470"/>
    <w:rsid w:val="001C2B3E"/>
    <w:rsid w:val="001C2D6F"/>
    <w:rsid w:val="001C3100"/>
    <w:rsid w:val="001C3299"/>
    <w:rsid w:val="001C3C46"/>
    <w:rsid w:val="001C4685"/>
    <w:rsid w:val="001C509F"/>
    <w:rsid w:val="001C6256"/>
    <w:rsid w:val="001C6461"/>
    <w:rsid w:val="001C7597"/>
    <w:rsid w:val="001C7C47"/>
    <w:rsid w:val="001D0457"/>
    <w:rsid w:val="001D0CFF"/>
    <w:rsid w:val="001D150E"/>
    <w:rsid w:val="001D279C"/>
    <w:rsid w:val="001D2928"/>
    <w:rsid w:val="001D2DB0"/>
    <w:rsid w:val="001D38C3"/>
    <w:rsid w:val="001D3EF4"/>
    <w:rsid w:val="001D46AB"/>
    <w:rsid w:val="001D4760"/>
    <w:rsid w:val="001D4C7D"/>
    <w:rsid w:val="001D54C2"/>
    <w:rsid w:val="001D5E8E"/>
    <w:rsid w:val="001D635C"/>
    <w:rsid w:val="001D6593"/>
    <w:rsid w:val="001D74F1"/>
    <w:rsid w:val="001E033E"/>
    <w:rsid w:val="001E1064"/>
    <w:rsid w:val="001E15D5"/>
    <w:rsid w:val="001E22A5"/>
    <w:rsid w:val="001E25CC"/>
    <w:rsid w:val="001E2B56"/>
    <w:rsid w:val="001E2E16"/>
    <w:rsid w:val="001E3452"/>
    <w:rsid w:val="001E3544"/>
    <w:rsid w:val="001E39C1"/>
    <w:rsid w:val="001E3C8E"/>
    <w:rsid w:val="001E5054"/>
    <w:rsid w:val="001E5900"/>
    <w:rsid w:val="001E5C39"/>
    <w:rsid w:val="001E5F6C"/>
    <w:rsid w:val="001E6298"/>
    <w:rsid w:val="001E7DF2"/>
    <w:rsid w:val="001F0079"/>
    <w:rsid w:val="001F0AE8"/>
    <w:rsid w:val="001F1A87"/>
    <w:rsid w:val="001F1B20"/>
    <w:rsid w:val="001F2A86"/>
    <w:rsid w:val="001F2F69"/>
    <w:rsid w:val="001F31A5"/>
    <w:rsid w:val="001F46CD"/>
    <w:rsid w:val="001F4C72"/>
    <w:rsid w:val="001F4DB3"/>
    <w:rsid w:val="001F5304"/>
    <w:rsid w:val="001F5711"/>
    <w:rsid w:val="001F5C81"/>
    <w:rsid w:val="001F5EF5"/>
    <w:rsid w:val="001F62B7"/>
    <w:rsid w:val="001F62D0"/>
    <w:rsid w:val="001F6BE7"/>
    <w:rsid w:val="001F70FD"/>
    <w:rsid w:val="001F740E"/>
    <w:rsid w:val="001F7547"/>
    <w:rsid w:val="001F7635"/>
    <w:rsid w:val="00200041"/>
    <w:rsid w:val="00200418"/>
    <w:rsid w:val="00200B8E"/>
    <w:rsid w:val="00200C0C"/>
    <w:rsid w:val="002010E8"/>
    <w:rsid w:val="00203C20"/>
    <w:rsid w:val="00203ECA"/>
    <w:rsid w:val="002051DE"/>
    <w:rsid w:val="00205953"/>
    <w:rsid w:val="00205C43"/>
    <w:rsid w:val="00206B40"/>
    <w:rsid w:val="002075C3"/>
    <w:rsid w:val="00207B6B"/>
    <w:rsid w:val="002106DF"/>
    <w:rsid w:val="002108E7"/>
    <w:rsid w:val="00211234"/>
    <w:rsid w:val="00212568"/>
    <w:rsid w:val="002134EE"/>
    <w:rsid w:val="00213F88"/>
    <w:rsid w:val="00214FAF"/>
    <w:rsid w:val="002156D6"/>
    <w:rsid w:val="00215E1A"/>
    <w:rsid w:val="0021613C"/>
    <w:rsid w:val="00216981"/>
    <w:rsid w:val="00216EFF"/>
    <w:rsid w:val="00217166"/>
    <w:rsid w:val="00217533"/>
    <w:rsid w:val="00220021"/>
    <w:rsid w:val="00220650"/>
    <w:rsid w:val="00220A6E"/>
    <w:rsid w:val="00221032"/>
    <w:rsid w:val="002214CF"/>
    <w:rsid w:val="00221864"/>
    <w:rsid w:val="00221B8E"/>
    <w:rsid w:val="002220AA"/>
    <w:rsid w:val="00222D1C"/>
    <w:rsid w:val="00222D3E"/>
    <w:rsid w:val="00223460"/>
    <w:rsid w:val="00224D82"/>
    <w:rsid w:val="00224E2A"/>
    <w:rsid w:val="002252B5"/>
    <w:rsid w:val="0022539B"/>
    <w:rsid w:val="002259AC"/>
    <w:rsid w:val="00225AFE"/>
    <w:rsid w:val="002263A2"/>
    <w:rsid w:val="00226493"/>
    <w:rsid w:val="002265DC"/>
    <w:rsid w:val="00227598"/>
    <w:rsid w:val="002275D2"/>
    <w:rsid w:val="002279A2"/>
    <w:rsid w:val="0023077B"/>
    <w:rsid w:val="00230B4E"/>
    <w:rsid w:val="00230B87"/>
    <w:rsid w:val="0023157A"/>
    <w:rsid w:val="002317E0"/>
    <w:rsid w:val="0023197E"/>
    <w:rsid w:val="00231EC4"/>
    <w:rsid w:val="00232A72"/>
    <w:rsid w:val="00232E24"/>
    <w:rsid w:val="00233962"/>
    <w:rsid w:val="00233B05"/>
    <w:rsid w:val="00233F67"/>
    <w:rsid w:val="00234ACC"/>
    <w:rsid w:val="00234AF0"/>
    <w:rsid w:val="00235581"/>
    <w:rsid w:val="00235933"/>
    <w:rsid w:val="00235C19"/>
    <w:rsid w:val="00235FD1"/>
    <w:rsid w:val="00236381"/>
    <w:rsid w:val="002365CE"/>
    <w:rsid w:val="00236633"/>
    <w:rsid w:val="00236958"/>
    <w:rsid w:val="00236C4C"/>
    <w:rsid w:val="002372A8"/>
    <w:rsid w:val="002378A8"/>
    <w:rsid w:val="00237F3C"/>
    <w:rsid w:val="002410EF"/>
    <w:rsid w:val="00241694"/>
    <w:rsid w:val="00241949"/>
    <w:rsid w:val="002425A2"/>
    <w:rsid w:val="002426F0"/>
    <w:rsid w:val="00242D03"/>
    <w:rsid w:val="0024326A"/>
    <w:rsid w:val="00243529"/>
    <w:rsid w:val="002436AE"/>
    <w:rsid w:val="00243881"/>
    <w:rsid w:val="0024482D"/>
    <w:rsid w:val="00245183"/>
    <w:rsid w:val="00245CAB"/>
    <w:rsid w:val="0024695E"/>
    <w:rsid w:val="002477C5"/>
    <w:rsid w:val="00247B91"/>
    <w:rsid w:val="00250F58"/>
    <w:rsid w:val="00251446"/>
    <w:rsid w:val="00252614"/>
    <w:rsid w:val="00252CCD"/>
    <w:rsid w:val="002538E8"/>
    <w:rsid w:val="00253AD5"/>
    <w:rsid w:val="00254F20"/>
    <w:rsid w:val="0025533A"/>
    <w:rsid w:val="00255877"/>
    <w:rsid w:val="0025673C"/>
    <w:rsid w:val="00256A64"/>
    <w:rsid w:val="00256F69"/>
    <w:rsid w:val="00257462"/>
    <w:rsid w:val="00257EB3"/>
    <w:rsid w:val="00257F3F"/>
    <w:rsid w:val="00260503"/>
    <w:rsid w:val="002605D7"/>
    <w:rsid w:val="002606DE"/>
    <w:rsid w:val="00260D0C"/>
    <w:rsid w:val="00260F1A"/>
    <w:rsid w:val="00262191"/>
    <w:rsid w:val="002630CC"/>
    <w:rsid w:val="00263163"/>
    <w:rsid w:val="00263B7B"/>
    <w:rsid w:val="00265368"/>
    <w:rsid w:val="00265A1A"/>
    <w:rsid w:val="00265F4A"/>
    <w:rsid w:val="00266000"/>
    <w:rsid w:val="002661C7"/>
    <w:rsid w:val="002669FC"/>
    <w:rsid w:val="00266B54"/>
    <w:rsid w:val="002678F0"/>
    <w:rsid w:val="00267CBC"/>
    <w:rsid w:val="00267D33"/>
    <w:rsid w:val="00270678"/>
    <w:rsid w:val="00270FF2"/>
    <w:rsid w:val="00272003"/>
    <w:rsid w:val="002729D2"/>
    <w:rsid w:val="00272B6B"/>
    <w:rsid w:val="00272CC2"/>
    <w:rsid w:val="00274081"/>
    <w:rsid w:val="00274485"/>
    <w:rsid w:val="00274932"/>
    <w:rsid w:val="002751B9"/>
    <w:rsid w:val="002751F5"/>
    <w:rsid w:val="002756EC"/>
    <w:rsid w:val="00275CB5"/>
    <w:rsid w:val="00276034"/>
    <w:rsid w:val="00276824"/>
    <w:rsid w:val="00276F40"/>
    <w:rsid w:val="00277035"/>
    <w:rsid w:val="002775FD"/>
    <w:rsid w:val="00277682"/>
    <w:rsid w:val="00280490"/>
    <w:rsid w:val="00280590"/>
    <w:rsid w:val="00280625"/>
    <w:rsid w:val="00280A6B"/>
    <w:rsid w:val="00280B55"/>
    <w:rsid w:val="0028146B"/>
    <w:rsid w:val="002826EB"/>
    <w:rsid w:val="0028293D"/>
    <w:rsid w:val="00282FAB"/>
    <w:rsid w:val="00283397"/>
    <w:rsid w:val="00283528"/>
    <w:rsid w:val="0028353F"/>
    <w:rsid w:val="002839FD"/>
    <w:rsid w:val="00283A68"/>
    <w:rsid w:val="00285216"/>
    <w:rsid w:val="002858FC"/>
    <w:rsid w:val="00286209"/>
    <w:rsid w:val="0029062E"/>
    <w:rsid w:val="00290B25"/>
    <w:rsid w:val="0029130B"/>
    <w:rsid w:val="0029139B"/>
    <w:rsid w:val="00291528"/>
    <w:rsid w:val="00291555"/>
    <w:rsid w:val="00291648"/>
    <w:rsid w:val="00291B13"/>
    <w:rsid w:val="0029220C"/>
    <w:rsid w:val="00292894"/>
    <w:rsid w:val="0029291D"/>
    <w:rsid w:val="00292EC1"/>
    <w:rsid w:val="0029311A"/>
    <w:rsid w:val="00293C70"/>
    <w:rsid w:val="00293DFE"/>
    <w:rsid w:val="002943A7"/>
    <w:rsid w:val="00294908"/>
    <w:rsid w:val="00295810"/>
    <w:rsid w:val="002958AA"/>
    <w:rsid w:val="00296026"/>
    <w:rsid w:val="00297A1B"/>
    <w:rsid w:val="00297EE1"/>
    <w:rsid w:val="002A0D77"/>
    <w:rsid w:val="002A0EAE"/>
    <w:rsid w:val="002A157C"/>
    <w:rsid w:val="002A1679"/>
    <w:rsid w:val="002A1B32"/>
    <w:rsid w:val="002A281D"/>
    <w:rsid w:val="002A40EE"/>
    <w:rsid w:val="002A51BD"/>
    <w:rsid w:val="002A6179"/>
    <w:rsid w:val="002A63D5"/>
    <w:rsid w:val="002A701F"/>
    <w:rsid w:val="002A74C5"/>
    <w:rsid w:val="002A793E"/>
    <w:rsid w:val="002B0BBB"/>
    <w:rsid w:val="002B0F23"/>
    <w:rsid w:val="002B1550"/>
    <w:rsid w:val="002B23F9"/>
    <w:rsid w:val="002B30CC"/>
    <w:rsid w:val="002B30F1"/>
    <w:rsid w:val="002B320A"/>
    <w:rsid w:val="002B3C56"/>
    <w:rsid w:val="002B4402"/>
    <w:rsid w:val="002B4BCC"/>
    <w:rsid w:val="002B4C45"/>
    <w:rsid w:val="002B5E58"/>
    <w:rsid w:val="002B5F31"/>
    <w:rsid w:val="002B5F68"/>
    <w:rsid w:val="002B6539"/>
    <w:rsid w:val="002B77AB"/>
    <w:rsid w:val="002B7DD0"/>
    <w:rsid w:val="002C03BE"/>
    <w:rsid w:val="002C0D63"/>
    <w:rsid w:val="002C0F23"/>
    <w:rsid w:val="002C12AC"/>
    <w:rsid w:val="002C2503"/>
    <w:rsid w:val="002C2766"/>
    <w:rsid w:val="002C2877"/>
    <w:rsid w:val="002C2A58"/>
    <w:rsid w:val="002C2A5D"/>
    <w:rsid w:val="002C2C11"/>
    <w:rsid w:val="002C3C65"/>
    <w:rsid w:val="002C3F3A"/>
    <w:rsid w:val="002C441A"/>
    <w:rsid w:val="002C5F8D"/>
    <w:rsid w:val="002C69CF"/>
    <w:rsid w:val="002C7228"/>
    <w:rsid w:val="002C72A5"/>
    <w:rsid w:val="002C75CF"/>
    <w:rsid w:val="002D0CD0"/>
    <w:rsid w:val="002D2583"/>
    <w:rsid w:val="002D29AB"/>
    <w:rsid w:val="002D2E48"/>
    <w:rsid w:val="002D3FEE"/>
    <w:rsid w:val="002D4AD8"/>
    <w:rsid w:val="002D4D2C"/>
    <w:rsid w:val="002D570E"/>
    <w:rsid w:val="002D619F"/>
    <w:rsid w:val="002D61E5"/>
    <w:rsid w:val="002D6254"/>
    <w:rsid w:val="002D65CB"/>
    <w:rsid w:val="002D6C28"/>
    <w:rsid w:val="002D72CD"/>
    <w:rsid w:val="002D7603"/>
    <w:rsid w:val="002D799F"/>
    <w:rsid w:val="002E006B"/>
    <w:rsid w:val="002E04B2"/>
    <w:rsid w:val="002E04B4"/>
    <w:rsid w:val="002E14AF"/>
    <w:rsid w:val="002E181E"/>
    <w:rsid w:val="002E19E4"/>
    <w:rsid w:val="002E1A54"/>
    <w:rsid w:val="002E2B01"/>
    <w:rsid w:val="002E34FC"/>
    <w:rsid w:val="002E4525"/>
    <w:rsid w:val="002E4D9D"/>
    <w:rsid w:val="002E53B6"/>
    <w:rsid w:val="002E6A39"/>
    <w:rsid w:val="002E6C7B"/>
    <w:rsid w:val="002E7372"/>
    <w:rsid w:val="002E7A54"/>
    <w:rsid w:val="002F1047"/>
    <w:rsid w:val="002F1303"/>
    <w:rsid w:val="002F1824"/>
    <w:rsid w:val="002F2823"/>
    <w:rsid w:val="002F2A51"/>
    <w:rsid w:val="002F2E51"/>
    <w:rsid w:val="002F3218"/>
    <w:rsid w:val="002F3ABC"/>
    <w:rsid w:val="002F4663"/>
    <w:rsid w:val="002F47B9"/>
    <w:rsid w:val="002F4990"/>
    <w:rsid w:val="002F546C"/>
    <w:rsid w:val="002F636F"/>
    <w:rsid w:val="002F6405"/>
    <w:rsid w:val="002F6584"/>
    <w:rsid w:val="002F65B7"/>
    <w:rsid w:val="002F66D7"/>
    <w:rsid w:val="002F6B8A"/>
    <w:rsid w:val="002F717B"/>
    <w:rsid w:val="002F7C20"/>
    <w:rsid w:val="00300E0D"/>
    <w:rsid w:val="00300F6D"/>
    <w:rsid w:val="00301D6A"/>
    <w:rsid w:val="00302C43"/>
    <w:rsid w:val="00302EC6"/>
    <w:rsid w:val="0030313F"/>
    <w:rsid w:val="00303F7E"/>
    <w:rsid w:val="003046CD"/>
    <w:rsid w:val="00304D07"/>
    <w:rsid w:val="00304F3E"/>
    <w:rsid w:val="00305601"/>
    <w:rsid w:val="003058F6"/>
    <w:rsid w:val="00306531"/>
    <w:rsid w:val="00306687"/>
    <w:rsid w:val="00306BDC"/>
    <w:rsid w:val="00306CCD"/>
    <w:rsid w:val="00310095"/>
    <w:rsid w:val="00310FFD"/>
    <w:rsid w:val="0031187B"/>
    <w:rsid w:val="00311898"/>
    <w:rsid w:val="00311F55"/>
    <w:rsid w:val="00312412"/>
    <w:rsid w:val="003130A2"/>
    <w:rsid w:val="003139EB"/>
    <w:rsid w:val="00314DD3"/>
    <w:rsid w:val="00315043"/>
    <w:rsid w:val="003166A7"/>
    <w:rsid w:val="003169A3"/>
    <w:rsid w:val="00317077"/>
    <w:rsid w:val="003176A7"/>
    <w:rsid w:val="0031778B"/>
    <w:rsid w:val="00317B21"/>
    <w:rsid w:val="00317C9B"/>
    <w:rsid w:val="00320B45"/>
    <w:rsid w:val="00320F9D"/>
    <w:rsid w:val="00321267"/>
    <w:rsid w:val="003213BD"/>
    <w:rsid w:val="0032228A"/>
    <w:rsid w:val="003239B3"/>
    <w:rsid w:val="00323D22"/>
    <w:rsid w:val="00324F51"/>
    <w:rsid w:val="003251B3"/>
    <w:rsid w:val="00325AF1"/>
    <w:rsid w:val="00325EA1"/>
    <w:rsid w:val="00327078"/>
    <w:rsid w:val="003273F4"/>
    <w:rsid w:val="00330197"/>
    <w:rsid w:val="003305B6"/>
    <w:rsid w:val="00331279"/>
    <w:rsid w:val="00331655"/>
    <w:rsid w:val="00331878"/>
    <w:rsid w:val="00334781"/>
    <w:rsid w:val="00335EDE"/>
    <w:rsid w:val="0033650B"/>
    <w:rsid w:val="00336806"/>
    <w:rsid w:val="00337F99"/>
    <w:rsid w:val="0034072F"/>
    <w:rsid w:val="00340985"/>
    <w:rsid w:val="0034172A"/>
    <w:rsid w:val="0034177C"/>
    <w:rsid w:val="00342102"/>
    <w:rsid w:val="0034261D"/>
    <w:rsid w:val="00342893"/>
    <w:rsid w:val="00342A84"/>
    <w:rsid w:val="00342AD6"/>
    <w:rsid w:val="00342CD6"/>
    <w:rsid w:val="00343D4A"/>
    <w:rsid w:val="003455E1"/>
    <w:rsid w:val="00345FAA"/>
    <w:rsid w:val="00347723"/>
    <w:rsid w:val="00347A64"/>
    <w:rsid w:val="003509E0"/>
    <w:rsid w:val="003511D3"/>
    <w:rsid w:val="00351E45"/>
    <w:rsid w:val="00352D4B"/>
    <w:rsid w:val="0035335D"/>
    <w:rsid w:val="00353BF5"/>
    <w:rsid w:val="00353CCE"/>
    <w:rsid w:val="00353F14"/>
    <w:rsid w:val="00354039"/>
    <w:rsid w:val="0035441C"/>
    <w:rsid w:val="003548BC"/>
    <w:rsid w:val="00354AB6"/>
    <w:rsid w:val="00354FB9"/>
    <w:rsid w:val="0035559E"/>
    <w:rsid w:val="003557E1"/>
    <w:rsid w:val="00356490"/>
    <w:rsid w:val="003564C5"/>
    <w:rsid w:val="003568D8"/>
    <w:rsid w:val="0035757D"/>
    <w:rsid w:val="00360C47"/>
    <w:rsid w:val="003635DA"/>
    <w:rsid w:val="003657DF"/>
    <w:rsid w:val="0036590C"/>
    <w:rsid w:val="00366560"/>
    <w:rsid w:val="00366633"/>
    <w:rsid w:val="00366CF0"/>
    <w:rsid w:val="0036736E"/>
    <w:rsid w:val="00367525"/>
    <w:rsid w:val="00370581"/>
    <w:rsid w:val="00371F52"/>
    <w:rsid w:val="0037207A"/>
    <w:rsid w:val="00372EE7"/>
    <w:rsid w:val="0037399F"/>
    <w:rsid w:val="0037430E"/>
    <w:rsid w:val="00374723"/>
    <w:rsid w:val="00375FCF"/>
    <w:rsid w:val="00376B83"/>
    <w:rsid w:val="003777CE"/>
    <w:rsid w:val="00380BAE"/>
    <w:rsid w:val="0038250C"/>
    <w:rsid w:val="00382ADD"/>
    <w:rsid w:val="00383CC3"/>
    <w:rsid w:val="00384657"/>
    <w:rsid w:val="0038576C"/>
    <w:rsid w:val="00385988"/>
    <w:rsid w:val="00386104"/>
    <w:rsid w:val="003869F5"/>
    <w:rsid w:val="00387AF0"/>
    <w:rsid w:val="00390A4A"/>
    <w:rsid w:val="00390C0F"/>
    <w:rsid w:val="00391E7E"/>
    <w:rsid w:val="003920E5"/>
    <w:rsid w:val="00392640"/>
    <w:rsid w:val="00392A3D"/>
    <w:rsid w:val="00392BED"/>
    <w:rsid w:val="00393081"/>
    <w:rsid w:val="003934FD"/>
    <w:rsid w:val="00393A7D"/>
    <w:rsid w:val="003943BB"/>
    <w:rsid w:val="00394E45"/>
    <w:rsid w:val="00394EA8"/>
    <w:rsid w:val="00395675"/>
    <w:rsid w:val="003959CC"/>
    <w:rsid w:val="00395D29"/>
    <w:rsid w:val="0039668E"/>
    <w:rsid w:val="00396903"/>
    <w:rsid w:val="003A029D"/>
    <w:rsid w:val="003A044E"/>
    <w:rsid w:val="003A08D7"/>
    <w:rsid w:val="003A0907"/>
    <w:rsid w:val="003A0D61"/>
    <w:rsid w:val="003A1612"/>
    <w:rsid w:val="003A1F7A"/>
    <w:rsid w:val="003A1FEB"/>
    <w:rsid w:val="003A20E2"/>
    <w:rsid w:val="003A2FE1"/>
    <w:rsid w:val="003A31D8"/>
    <w:rsid w:val="003A3A2F"/>
    <w:rsid w:val="003A3DE0"/>
    <w:rsid w:val="003A456C"/>
    <w:rsid w:val="003A480B"/>
    <w:rsid w:val="003A4A31"/>
    <w:rsid w:val="003A51A6"/>
    <w:rsid w:val="003A5256"/>
    <w:rsid w:val="003A646B"/>
    <w:rsid w:val="003A768C"/>
    <w:rsid w:val="003A787F"/>
    <w:rsid w:val="003A7C81"/>
    <w:rsid w:val="003B0223"/>
    <w:rsid w:val="003B0E40"/>
    <w:rsid w:val="003B0F4C"/>
    <w:rsid w:val="003B16F0"/>
    <w:rsid w:val="003B2F02"/>
    <w:rsid w:val="003B31B6"/>
    <w:rsid w:val="003B3988"/>
    <w:rsid w:val="003B3C2D"/>
    <w:rsid w:val="003B4769"/>
    <w:rsid w:val="003B58EE"/>
    <w:rsid w:val="003B5C29"/>
    <w:rsid w:val="003B60D4"/>
    <w:rsid w:val="003B73A7"/>
    <w:rsid w:val="003B749A"/>
    <w:rsid w:val="003B74CD"/>
    <w:rsid w:val="003B75A6"/>
    <w:rsid w:val="003B7A13"/>
    <w:rsid w:val="003B7D20"/>
    <w:rsid w:val="003C03BE"/>
    <w:rsid w:val="003C0B41"/>
    <w:rsid w:val="003C1391"/>
    <w:rsid w:val="003C14D9"/>
    <w:rsid w:val="003C42AD"/>
    <w:rsid w:val="003C4FEB"/>
    <w:rsid w:val="003C56D7"/>
    <w:rsid w:val="003C5986"/>
    <w:rsid w:val="003C5D2B"/>
    <w:rsid w:val="003C5D61"/>
    <w:rsid w:val="003C62EA"/>
    <w:rsid w:val="003C64E2"/>
    <w:rsid w:val="003C6AE9"/>
    <w:rsid w:val="003C6D96"/>
    <w:rsid w:val="003C6E23"/>
    <w:rsid w:val="003C7BED"/>
    <w:rsid w:val="003D0254"/>
    <w:rsid w:val="003D07DF"/>
    <w:rsid w:val="003D0845"/>
    <w:rsid w:val="003D087B"/>
    <w:rsid w:val="003D21EC"/>
    <w:rsid w:val="003D2888"/>
    <w:rsid w:val="003D386E"/>
    <w:rsid w:val="003D3C0F"/>
    <w:rsid w:val="003D498D"/>
    <w:rsid w:val="003D4ABF"/>
    <w:rsid w:val="003D5883"/>
    <w:rsid w:val="003D5ECE"/>
    <w:rsid w:val="003D65AB"/>
    <w:rsid w:val="003D66F0"/>
    <w:rsid w:val="003D700D"/>
    <w:rsid w:val="003D7C5B"/>
    <w:rsid w:val="003E040A"/>
    <w:rsid w:val="003E0D49"/>
    <w:rsid w:val="003E1F1D"/>
    <w:rsid w:val="003E2382"/>
    <w:rsid w:val="003E261E"/>
    <w:rsid w:val="003E270D"/>
    <w:rsid w:val="003E2750"/>
    <w:rsid w:val="003E301F"/>
    <w:rsid w:val="003E3136"/>
    <w:rsid w:val="003E3B7F"/>
    <w:rsid w:val="003E3E33"/>
    <w:rsid w:val="003E5AB8"/>
    <w:rsid w:val="003E5D22"/>
    <w:rsid w:val="003E69B8"/>
    <w:rsid w:val="003E7266"/>
    <w:rsid w:val="003E7F35"/>
    <w:rsid w:val="003F04F1"/>
    <w:rsid w:val="003F09CE"/>
    <w:rsid w:val="003F0AE2"/>
    <w:rsid w:val="003F0EC0"/>
    <w:rsid w:val="003F0EFC"/>
    <w:rsid w:val="003F1373"/>
    <w:rsid w:val="003F1591"/>
    <w:rsid w:val="003F19A7"/>
    <w:rsid w:val="003F3408"/>
    <w:rsid w:val="003F3524"/>
    <w:rsid w:val="003F3565"/>
    <w:rsid w:val="003F35FE"/>
    <w:rsid w:val="003F3669"/>
    <w:rsid w:val="003F4396"/>
    <w:rsid w:val="003F4A40"/>
    <w:rsid w:val="003F4C50"/>
    <w:rsid w:val="003F4D8E"/>
    <w:rsid w:val="003F547E"/>
    <w:rsid w:val="003F555C"/>
    <w:rsid w:val="003F5F9C"/>
    <w:rsid w:val="003F6357"/>
    <w:rsid w:val="003F65B3"/>
    <w:rsid w:val="003F66D9"/>
    <w:rsid w:val="003F6AAD"/>
    <w:rsid w:val="00400444"/>
    <w:rsid w:val="00401197"/>
    <w:rsid w:val="00401C44"/>
    <w:rsid w:val="0040200F"/>
    <w:rsid w:val="00402418"/>
    <w:rsid w:val="00403C21"/>
    <w:rsid w:val="00403EA9"/>
    <w:rsid w:val="00404198"/>
    <w:rsid w:val="00404554"/>
    <w:rsid w:val="004049D3"/>
    <w:rsid w:val="0040569F"/>
    <w:rsid w:val="0040572D"/>
    <w:rsid w:val="004058F5"/>
    <w:rsid w:val="004062FC"/>
    <w:rsid w:val="00406ABB"/>
    <w:rsid w:val="00406DC3"/>
    <w:rsid w:val="004073D8"/>
    <w:rsid w:val="0040788B"/>
    <w:rsid w:val="00407891"/>
    <w:rsid w:val="00407E38"/>
    <w:rsid w:val="00410D0C"/>
    <w:rsid w:val="00411674"/>
    <w:rsid w:val="004122D1"/>
    <w:rsid w:val="004122E7"/>
    <w:rsid w:val="00412CD9"/>
    <w:rsid w:val="00412E6F"/>
    <w:rsid w:val="0041307B"/>
    <w:rsid w:val="00413B33"/>
    <w:rsid w:val="00413CA3"/>
    <w:rsid w:val="00414675"/>
    <w:rsid w:val="00415864"/>
    <w:rsid w:val="00415B9E"/>
    <w:rsid w:val="00415CA3"/>
    <w:rsid w:val="0041612E"/>
    <w:rsid w:val="004172F5"/>
    <w:rsid w:val="00417312"/>
    <w:rsid w:val="00417A06"/>
    <w:rsid w:val="004205AC"/>
    <w:rsid w:val="0042144A"/>
    <w:rsid w:val="00421500"/>
    <w:rsid w:val="00421E86"/>
    <w:rsid w:val="00421EDE"/>
    <w:rsid w:val="0042206B"/>
    <w:rsid w:val="00422D8C"/>
    <w:rsid w:val="00422E89"/>
    <w:rsid w:val="00423087"/>
    <w:rsid w:val="00423AA6"/>
    <w:rsid w:val="00423FC1"/>
    <w:rsid w:val="00424445"/>
    <w:rsid w:val="004246CE"/>
    <w:rsid w:val="004248A1"/>
    <w:rsid w:val="00425B1B"/>
    <w:rsid w:val="00426671"/>
    <w:rsid w:val="00427497"/>
    <w:rsid w:val="004274EE"/>
    <w:rsid w:val="00427B85"/>
    <w:rsid w:val="0043030E"/>
    <w:rsid w:val="004304A2"/>
    <w:rsid w:val="00430DDA"/>
    <w:rsid w:val="00431151"/>
    <w:rsid w:val="0043124A"/>
    <w:rsid w:val="00431366"/>
    <w:rsid w:val="00431A13"/>
    <w:rsid w:val="00431AA0"/>
    <w:rsid w:val="00432052"/>
    <w:rsid w:val="004321EE"/>
    <w:rsid w:val="00432423"/>
    <w:rsid w:val="0043262D"/>
    <w:rsid w:val="004329CE"/>
    <w:rsid w:val="00432FF7"/>
    <w:rsid w:val="00434138"/>
    <w:rsid w:val="004349CF"/>
    <w:rsid w:val="004356FD"/>
    <w:rsid w:val="00435A21"/>
    <w:rsid w:val="00435E7E"/>
    <w:rsid w:val="004365A7"/>
    <w:rsid w:val="0043683D"/>
    <w:rsid w:val="00437148"/>
    <w:rsid w:val="0043765B"/>
    <w:rsid w:val="004379B2"/>
    <w:rsid w:val="00437A5B"/>
    <w:rsid w:val="00437E07"/>
    <w:rsid w:val="0044062A"/>
    <w:rsid w:val="00440D7C"/>
    <w:rsid w:val="00443697"/>
    <w:rsid w:val="00443F4D"/>
    <w:rsid w:val="004440D7"/>
    <w:rsid w:val="00444F55"/>
    <w:rsid w:val="0044537A"/>
    <w:rsid w:val="00445A86"/>
    <w:rsid w:val="004467C6"/>
    <w:rsid w:val="004469C7"/>
    <w:rsid w:val="00447540"/>
    <w:rsid w:val="00447FBD"/>
    <w:rsid w:val="00450059"/>
    <w:rsid w:val="00450197"/>
    <w:rsid w:val="004504BE"/>
    <w:rsid w:val="00450B9B"/>
    <w:rsid w:val="00451229"/>
    <w:rsid w:val="0045128D"/>
    <w:rsid w:val="00451370"/>
    <w:rsid w:val="0045145F"/>
    <w:rsid w:val="00451E21"/>
    <w:rsid w:val="00452BB7"/>
    <w:rsid w:val="00452C19"/>
    <w:rsid w:val="0045369E"/>
    <w:rsid w:val="0045439A"/>
    <w:rsid w:val="004544FF"/>
    <w:rsid w:val="00454D46"/>
    <w:rsid w:val="00454D9A"/>
    <w:rsid w:val="0045523B"/>
    <w:rsid w:val="00455895"/>
    <w:rsid w:val="00455944"/>
    <w:rsid w:val="004559E7"/>
    <w:rsid w:val="0045610C"/>
    <w:rsid w:val="00456491"/>
    <w:rsid w:val="00456882"/>
    <w:rsid w:val="004569F9"/>
    <w:rsid w:val="00457706"/>
    <w:rsid w:val="00460D50"/>
    <w:rsid w:val="004612F5"/>
    <w:rsid w:val="004619EC"/>
    <w:rsid w:val="00461A9B"/>
    <w:rsid w:val="00461DA9"/>
    <w:rsid w:val="004621F3"/>
    <w:rsid w:val="00462B65"/>
    <w:rsid w:val="00463057"/>
    <w:rsid w:val="00463292"/>
    <w:rsid w:val="00463B1E"/>
    <w:rsid w:val="00464481"/>
    <w:rsid w:val="00464871"/>
    <w:rsid w:val="004650B7"/>
    <w:rsid w:val="00465880"/>
    <w:rsid w:val="004661B0"/>
    <w:rsid w:val="004663F8"/>
    <w:rsid w:val="00466A75"/>
    <w:rsid w:val="00466B70"/>
    <w:rsid w:val="00467146"/>
    <w:rsid w:val="00470697"/>
    <w:rsid w:val="00470C2A"/>
    <w:rsid w:val="00470D8D"/>
    <w:rsid w:val="00471C3A"/>
    <w:rsid w:val="00472B00"/>
    <w:rsid w:val="00473707"/>
    <w:rsid w:val="00474735"/>
    <w:rsid w:val="00474BC4"/>
    <w:rsid w:val="00474F30"/>
    <w:rsid w:val="0047522F"/>
    <w:rsid w:val="004757A6"/>
    <w:rsid w:val="00475BDC"/>
    <w:rsid w:val="00476781"/>
    <w:rsid w:val="00476D76"/>
    <w:rsid w:val="00476DF6"/>
    <w:rsid w:val="00477475"/>
    <w:rsid w:val="004778B2"/>
    <w:rsid w:val="00480176"/>
    <w:rsid w:val="00481BBB"/>
    <w:rsid w:val="00482047"/>
    <w:rsid w:val="00482133"/>
    <w:rsid w:val="0048229D"/>
    <w:rsid w:val="00484CCC"/>
    <w:rsid w:val="00484D0C"/>
    <w:rsid w:val="00485146"/>
    <w:rsid w:val="00485190"/>
    <w:rsid w:val="00485808"/>
    <w:rsid w:val="00485AA1"/>
    <w:rsid w:val="00486362"/>
    <w:rsid w:val="004863EF"/>
    <w:rsid w:val="00486A38"/>
    <w:rsid w:val="00487253"/>
    <w:rsid w:val="0048765C"/>
    <w:rsid w:val="004876C4"/>
    <w:rsid w:val="00487C59"/>
    <w:rsid w:val="00487CBC"/>
    <w:rsid w:val="00487CFA"/>
    <w:rsid w:val="00490178"/>
    <w:rsid w:val="00490601"/>
    <w:rsid w:val="00490ECB"/>
    <w:rsid w:val="0049101D"/>
    <w:rsid w:val="004910F5"/>
    <w:rsid w:val="004911B3"/>
    <w:rsid w:val="00491776"/>
    <w:rsid w:val="00491833"/>
    <w:rsid w:val="00492328"/>
    <w:rsid w:val="00492CB9"/>
    <w:rsid w:val="0049317A"/>
    <w:rsid w:val="00493A9C"/>
    <w:rsid w:val="00493E88"/>
    <w:rsid w:val="004945CB"/>
    <w:rsid w:val="004946F0"/>
    <w:rsid w:val="004951FC"/>
    <w:rsid w:val="00495404"/>
    <w:rsid w:val="0049550C"/>
    <w:rsid w:val="00495E36"/>
    <w:rsid w:val="00495FA2"/>
    <w:rsid w:val="00496510"/>
    <w:rsid w:val="00496DFA"/>
    <w:rsid w:val="004971FE"/>
    <w:rsid w:val="00497627"/>
    <w:rsid w:val="004978AB"/>
    <w:rsid w:val="00497BC8"/>
    <w:rsid w:val="004A0266"/>
    <w:rsid w:val="004A0C0F"/>
    <w:rsid w:val="004A115F"/>
    <w:rsid w:val="004A24D4"/>
    <w:rsid w:val="004A2C2D"/>
    <w:rsid w:val="004A3535"/>
    <w:rsid w:val="004A3E2D"/>
    <w:rsid w:val="004A3E9D"/>
    <w:rsid w:val="004A4857"/>
    <w:rsid w:val="004A50C7"/>
    <w:rsid w:val="004A5183"/>
    <w:rsid w:val="004A52D7"/>
    <w:rsid w:val="004A58CD"/>
    <w:rsid w:val="004A5A26"/>
    <w:rsid w:val="004A5FA1"/>
    <w:rsid w:val="004A6062"/>
    <w:rsid w:val="004A67C0"/>
    <w:rsid w:val="004A6DF3"/>
    <w:rsid w:val="004A6E25"/>
    <w:rsid w:val="004A71B7"/>
    <w:rsid w:val="004A7795"/>
    <w:rsid w:val="004B04EA"/>
    <w:rsid w:val="004B050D"/>
    <w:rsid w:val="004B0735"/>
    <w:rsid w:val="004B08D9"/>
    <w:rsid w:val="004B2B6F"/>
    <w:rsid w:val="004B2EDD"/>
    <w:rsid w:val="004B3FB4"/>
    <w:rsid w:val="004B455A"/>
    <w:rsid w:val="004B48DE"/>
    <w:rsid w:val="004B5E22"/>
    <w:rsid w:val="004B6473"/>
    <w:rsid w:val="004B66ED"/>
    <w:rsid w:val="004B703D"/>
    <w:rsid w:val="004B74EB"/>
    <w:rsid w:val="004B7849"/>
    <w:rsid w:val="004C0858"/>
    <w:rsid w:val="004C1328"/>
    <w:rsid w:val="004C134F"/>
    <w:rsid w:val="004C3232"/>
    <w:rsid w:val="004C329F"/>
    <w:rsid w:val="004C3FBD"/>
    <w:rsid w:val="004C42C4"/>
    <w:rsid w:val="004C42D9"/>
    <w:rsid w:val="004C44EA"/>
    <w:rsid w:val="004C466A"/>
    <w:rsid w:val="004C4729"/>
    <w:rsid w:val="004C5376"/>
    <w:rsid w:val="004C5DFE"/>
    <w:rsid w:val="004C5E4D"/>
    <w:rsid w:val="004C616A"/>
    <w:rsid w:val="004C6695"/>
    <w:rsid w:val="004C699D"/>
    <w:rsid w:val="004C766E"/>
    <w:rsid w:val="004C774E"/>
    <w:rsid w:val="004C7DC6"/>
    <w:rsid w:val="004C7EEE"/>
    <w:rsid w:val="004C7F16"/>
    <w:rsid w:val="004D002E"/>
    <w:rsid w:val="004D04A5"/>
    <w:rsid w:val="004D072C"/>
    <w:rsid w:val="004D0F7C"/>
    <w:rsid w:val="004D1B47"/>
    <w:rsid w:val="004D25F9"/>
    <w:rsid w:val="004D2BCE"/>
    <w:rsid w:val="004D31FD"/>
    <w:rsid w:val="004D3DB8"/>
    <w:rsid w:val="004D4033"/>
    <w:rsid w:val="004D4779"/>
    <w:rsid w:val="004D51C5"/>
    <w:rsid w:val="004D5B37"/>
    <w:rsid w:val="004D5C33"/>
    <w:rsid w:val="004D5CB4"/>
    <w:rsid w:val="004D5E66"/>
    <w:rsid w:val="004D6CFE"/>
    <w:rsid w:val="004D74E4"/>
    <w:rsid w:val="004D75E4"/>
    <w:rsid w:val="004D75EA"/>
    <w:rsid w:val="004D78A6"/>
    <w:rsid w:val="004D7903"/>
    <w:rsid w:val="004E0499"/>
    <w:rsid w:val="004E07FA"/>
    <w:rsid w:val="004E1AE4"/>
    <w:rsid w:val="004E1B87"/>
    <w:rsid w:val="004E2702"/>
    <w:rsid w:val="004E2D8D"/>
    <w:rsid w:val="004E3022"/>
    <w:rsid w:val="004E3C0F"/>
    <w:rsid w:val="004E4606"/>
    <w:rsid w:val="004E54B9"/>
    <w:rsid w:val="004E559C"/>
    <w:rsid w:val="004E5BFE"/>
    <w:rsid w:val="004E5F44"/>
    <w:rsid w:val="004E5FAC"/>
    <w:rsid w:val="004E61EA"/>
    <w:rsid w:val="004E6328"/>
    <w:rsid w:val="004E71BC"/>
    <w:rsid w:val="004E7B63"/>
    <w:rsid w:val="004F045E"/>
    <w:rsid w:val="004F04B8"/>
    <w:rsid w:val="004F14A4"/>
    <w:rsid w:val="004F2297"/>
    <w:rsid w:val="004F2AD0"/>
    <w:rsid w:val="004F2AE0"/>
    <w:rsid w:val="004F2D8E"/>
    <w:rsid w:val="004F5ABE"/>
    <w:rsid w:val="004F5D34"/>
    <w:rsid w:val="004F60F0"/>
    <w:rsid w:val="004F709A"/>
    <w:rsid w:val="004F7253"/>
    <w:rsid w:val="004F786D"/>
    <w:rsid w:val="004F7C7A"/>
    <w:rsid w:val="005001F3"/>
    <w:rsid w:val="0050080E"/>
    <w:rsid w:val="00501159"/>
    <w:rsid w:val="005014B3"/>
    <w:rsid w:val="005016BE"/>
    <w:rsid w:val="00501EE5"/>
    <w:rsid w:val="00502267"/>
    <w:rsid w:val="0050227F"/>
    <w:rsid w:val="00503E93"/>
    <w:rsid w:val="00503F26"/>
    <w:rsid w:val="00504109"/>
    <w:rsid w:val="00504446"/>
    <w:rsid w:val="0050474F"/>
    <w:rsid w:val="00504BC3"/>
    <w:rsid w:val="00504BD5"/>
    <w:rsid w:val="00504E1B"/>
    <w:rsid w:val="00504E78"/>
    <w:rsid w:val="005051D5"/>
    <w:rsid w:val="005052D7"/>
    <w:rsid w:val="0050576E"/>
    <w:rsid w:val="00506BB2"/>
    <w:rsid w:val="005075D6"/>
    <w:rsid w:val="0050785D"/>
    <w:rsid w:val="005078C4"/>
    <w:rsid w:val="00510A52"/>
    <w:rsid w:val="00510C0B"/>
    <w:rsid w:val="0051188D"/>
    <w:rsid w:val="005121CC"/>
    <w:rsid w:val="00513922"/>
    <w:rsid w:val="00514E4B"/>
    <w:rsid w:val="0051507D"/>
    <w:rsid w:val="00515951"/>
    <w:rsid w:val="005163F6"/>
    <w:rsid w:val="00516A36"/>
    <w:rsid w:val="005202F7"/>
    <w:rsid w:val="00520E5E"/>
    <w:rsid w:val="00520F81"/>
    <w:rsid w:val="00520F99"/>
    <w:rsid w:val="00521920"/>
    <w:rsid w:val="00521FE4"/>
    <w:rsid w:val="0052312A"/>
    <w:rsid w:val="005251BC"/>
    <w:rsid w:val="005251FA"/>
    <w:rsid w:val="00525BAF"/>
    <w:rsid w:val="00526644"/>
    <w:rsid w:val="00526E79"/>
    <w:rsid w:val="005270AA"/>
    <w:rsid w:val="0052767D"/>
    <w:rsid w:val="00527A58"/>
    <w:rsid w:val="00532000"/>
    <w:rsid w:val="00532080"/>
    <w:rsid w:val="00532750"/>
    <w:rsid w:val="00532D42"/>
    <w:rsid w:val="005337DD"/>
    <w:rsid w:val="005338FB"/>
    <w:rsid w:val="005340D4"/>
    <w:rsid w:val="0053624F"/>
    <w:rsid w:val="005362C5"/>
    <w:rsid w:val="005363B8"/>
    <w:rsid w:val="005365E1"/>
    <w:rsid w:val="005367EB"/>
    <w:rsid w:val="00536D1F"/>
    <w:rsid w:val="0053720A"/>
    <w:rsid w:val="0053721D"/>
    <w:rsid w:val="00537768"/>
    <w:rsid w:val="0053776B"/>
    <w:rsid w:val="0054050A"/>
    <w:rsid w:val="00540A4B"/>
    <w:rsid w:val="00540BF6"/>
    <w:rsid w:val="00540C28"/>
    <w:rsid w:val="00540FBC"/>
    <w:rsid w:val="00541AFA"/>
    <w:rsid w:val="005423A9"/>
    <w:rsid w:val="005426CA"/>
    <w:rsid w:val="005433B1"/>
    <w:rsid w:val="00543872"/>
    <w:rsid w:val="00543C29"/>
    <w:rsid w:val="005440FD"/>
    <w:rsid w:val="00544BCE"/>
    <w:rsid w:val="005457B3"/>
    <w:rsid w:val="005476FE"/>
    <w:rsid w:val="00547913"/>
    <w:rsid w:val="00547C01"/>
    <w:rsid w:val="00547FAD"/>
    <w:rsid w:val="00551AC5"/>
    <w:rsid w:val="00551F52"/>
    <w:rsid w:val="00551F61"/>
    <w:rsid w:val="005526BB"/>
    <w:rsid w:val="00552830"/>
    <w:rsid w:val="005529EA"/>
    <w:rsid w:val="005533DB"/>
    <w:rsid w:val="0055380E"/>
    <w:rsid w:val="0055393D"/>
    <w:rsid w:val="00553B5E"/>
    <w:rsid w:val="00553E07"/>
    <w:rsid w:val="00554150"/>
    <w:rsid w:val="00554921"/>
    <w:rsid w:val="00554C7D"/>
    <w:rsid w:val="00555CD8"/>
    <w:rsid w:val="005565E7"/>
    <w:rsid w:val="00556833"/>
    <w:rsid w:val="00556BB2"/>
    <w:rsid w:val="00556E19"/>
    <w:rsid w:val="00556F89"/>
    <w:rsid w:val="005571C4"/>
    <w:rsid w:val="00557290"/>
    <w:rsid w:val="00557863"/>
    <w:rsid w:val="00557E1D"/>
    <w:rsid w:val="00560AFC"/>
    <w:rsid w:val="00560E66"/>
    <w:rsid w:val="005615F0"/>
    <w:rsid w:val="00561660"/>
    <w:rsid w:val="00561E2C"/>
    <w:rsid w:val="00561FDA"/>
    <w:rsid w:val="00562BB2"/>
    <w:rsid w:val="00562DCA"/>
    <w:rsid w:val="0056374B"/>
    <w:rsid w:val="00564233"/>
    <w:rsid w:val="00564CB8"/>
    <w:rsid w:val="00564E10"/>
    <w:rsid w:val="0056523A"/>
    <w:rsid w:val="00565619"/>
    <w:rsid w:val="00566044"/>
    <w:rsid w:val="005660A8"/>
    <w:rsid w:val="00566263"/>
    <w:rsid w:val="0056655B"/>
    <w:rsid w:val="00567B66"/>
    <w:rsid w:val="0057011E"/>
    <w:rsid w:val="00570A10"/>
    <w:rsid w:val="00570EA0"/>
    <w:rsid w:val="00571A5F"/>
    <w:rsid w:val="005725C6"/>
    <w:rsid w:val="00572984"/>
    <w:rsid w:val="005738C5"/>
    <w:rsid w:val="00573B3B"/>
    <w:rsid w:val="005754BC"/>
    <w:rsid w:val="005754C7"/>
    <w:rsid w:val="0057579B"/>
    <w:rsid w:val="00577576"/>
    <w:rsid w:val="00577F74"/>
    <w:rsid w:val="005806BC"/>
    <w:rsid w:val="00580E40"/>
    <w:rsid w:val="005815EF"/>
    <w:rsid w:val="00581803"/>
    <w:rsid w:val="005823AF"/>
    <w:rsid w:val="00582B49"/>
    <w:rsid w:val="00582C64"/>
    <w:rsid w:val="00582C77"/>
    <w:rsid w:val="00582D47"/>
    <w:rsid w:val="00582D57"/>
    <w:rsid w:val="00582DBD"/>
    <w:rsid w:val="00582DD8"/>
    <w:rsid w:val="00582E27"/>
    <w:rsid w:val="00583814"/>
    <w:rsid w:val="00583C2B"/>
    <w:rsid w:val="00584102"/>
    <w:rsid w:val="00584400"/>
    <w:rsid w:val="005852DE"/>
    <w:rsid w:val="00585445"/>
    <w:rsid w:val="00585448"/>
    <w:rsid w:val="00585961"/>
    <w:rsid w:val="00585B46"/>
    <w:rsid w:val="005907ED"/>
    <w:rsid w:val="0059294A"/>
    <w:rsid w:val="00592BED"/>
    <w:rsid w:val="00592DA5"/>
    <w:rsid w:val="005933C3"/>
    <w:rsid w:val="00593BDC"/>
    <w:rsid w:val="00595B09"/>
    <w:rsid w:val="005964BB"/>
    <w:rsid w:val="0059736E"/>
    <w:rsid w:val="005979BD"/>
    <w:rsid w:val="00597BB4"/>
    <w:rsid w:val="005A0307"/>
    <w:rsid w:val="005A066F"/>
    <w:rsid w:val="005A083D"/>
    <w:rsid w:val="005A1DB2"/>
    <w:rsid w:val="005A2024"/>
    <w:rsid w:val="005A203B"/>
    <w:rsid w:val="005A2767"/>
    <w:rsid w:val="005A33F4"/>
    <w:rsid w:val="005A34F8"/>
    <w:rsid w:val="005A4001"/>
    <w:rsid w:val="005A4D12"/>
    <w:rsid w:val="005A5B94"/>
    <w:rsid w:val="005A5F84"/>
    <w:rsid w:val="005A6573"/>
    <w:rsid w:val="005A6D7A"/>
    <w:rsid w:val="005A727A"/>
    <w:rsid w:val="005A74F5"/>
    <w:rsid w:val="005A764C"/>
    <w:rsid w:val="005A7B23"/>
    <w:rsid w:val="005B00CF"/>
    <w:rsid w:val="005B0D66"/>
    <w:rsid w:val="005B2997"/>
    <w:rsid w:val="005B2D9F"/>
    <w:rsid w:val="005B35F3"/>
    <w:rsid w:val="005B3611"/>
    <w:rsid w:val="005B4C6F"/>
    <w:rsid w:val="005B58CE"/>
    <w:rsid w:val="005B5B77"/>
    <w:rsid w:val="005B5D1A"/>
    <w:rsid w:val="005B6063"/>
    <w:rsid w:val="005B61B5"/>
    <w:rsid w:val="005B61C2"/>
    <w:rsid w:val="005B626E"/>
    <w:rsid w:val="005B62AC"/>
    <w:rsid w:val="005B7903"/>
    <w:rsid w:val="005C0C5D"/>
    <w:rsid w:val="005C0E18"/>
    <w:rsid w:val="005C0FF5"/>
    <w:rsid w:val="005C1EAF"/>
    <w:rsid w:val="005C26E7"/>
    <w:rsid w:val="005C29E8"/>
    <w:rsid w:val="005C3200"/>
    <w:rsid w:val="005C3DDC"/>
    <w:rsid w:val="005C576B"/>
    <w:rsid w:val="005C5A44"/>
    <w:rsid w:val="005C5B90"/>
    <w:rsid w:val="005C5CBA"/>
    <w:rsid w:val="005C5F1D"/>
    <w:rsid w:val="005C6064"/>
    <w:rsid w:val="005C64E0"/>
    <w:rsid w:val="005C7AF7"/>
    <w:rsid w:val="005D0A55"/>
    <w:rsid w:val="005D0B38"/>
    <w:rsid w:val="005D1D94"/>
    <w:rsid w:val="005D1EB6"/>
    <w:rsid w:val="005D2A76"/>
    <w:rsid w:val="005D2EB5"/>
    <w:rsid w:val="005D3246"/>
    <w:rsid w:val="005D4697"/>
    <w:rsid w:val="005D4831"/>
    <w:rsid w:val="005D4F5C"/>
    <w:rsid w:val="005D5DE4"/>
    <w:rsid w:val="005D670E"/>
    <w:rsid w:val="005D6C67"/>
    <w:rsid w:val="005D786E"/>
    <w:rsid w:val="005D7ED8"/>
    <w:rsid w:val="005E0286"/>
    <w:rsid w:val="005E0669"/>
    <w:rsid w:val="005E1627"/>
    <w:rsid w:val="005E18DA"/>
    <w:rsid w:val="005E19ED"/>
    <w:rsid w:val="005E2691"/>
    <w:rsid w:val="005E302F"/>
    <w:rsid w:val="005E3329"/>
    <w:rsid w:val="005E3DA1"/>
    <w:rsid w:val="005E52AE"/>
    <w:rsid w:val="005E5CBB"/>
    <w:rsid w:val="005E60EE"/>
    <w:rsid w:val="005E636F"/>
    <w:rsid w:val="005E642D"/>
    <w:rsid w:val="005E6C34"/>
    <w:rsid w:val="005E6EA3"/>
    <w:rsid w:val="005F0012"/>
    <w:rsid w:val="005F09ED"/>
    <w:rsid w:val="005F0BCC"/>
    <w:rsid w:val="005F12A4"/>
    <w:rsid w:val="005F1EAD"/>
    <w:rsid w:val="005F22F7"/>
    <w:rsid w:val="005F26B5"/>
    <w:rsid w:val="005F29FB"/>
    <w:rsid w:val="005F2FFA"/>
    <w:rsid w:val="005F30C4"/>
    <w:rsid w:val="005F44FF"/>
    <w:rsid w:val="005F4AC2"/>
    <w:rsid w:val="005F4DAC"/>
    <w:rsid w:val="005F5DFE"/>
    <w:rsid w:val="005F5F5C"/>
    <w:rsid w:val="005F6544"/>
    <w:rsid w:val="005F663C"/>
    <w:rsid w:val="005F67EC"/>
    <w:rsid w:val="005F6CA5"/>
    <w:rsid w:val="005F7371"/>
    <w:rsid w:val="005F7505"/>
    <w:rsid w:val="005F79F1"/>
    <w:rsid w:val="006000C9"/>
    <w:rsid w:val="006005B2"/>
    <w:rsid w:val="00600D1F"/>
    <w:rsid w:val="00600D83"/>
    <w:rsid w:val="006011F6"/>
    <w:rsid w:val="00601304"/>
    <w:rsid w:val="006017E9"/>
    <w:rsid w:val="0060195F"/>
    <w:rsid w:val="006023EB"/>
    <w:rsid w:val="00602484"/>
    <w:rsid w:val="0060447E"/>
    <w:rsid w:val="006045C3"/>
    <w:rsid w:val="006046DC"/>
    <w:rsid w:val="00604C39"/>
    <w:rsid w:val="00605814"/>
    <w:rsid w:val="00605FD3"/>
    <w:rsid w:val="0060633D"/>
    <w:rsid w:val="006065D1"/>
    <w:rsid w:val="00606791"/>
    <w:rsid w:val="0061014E"/>
    <w:rsid w:val="00610D90"/>
    <w:rsid w:val="00612792"/>
    <w:rsid w:val="006128DE"/>
    <w:rsid w:val="00612A51"/>
    <w:rsid w:val="00614ADD"/>
    <w:rsid w:val="006152CD"/>
    <w:rsid w:val="006154A3"/>
    <w:rsid w:val="0061613B"/>
    <w:rsid w:val="0061682C"/>
    <w:rsid w:val="00616F26"/>
    <w:rsid w:val="00617FE2"/>
    <w:rsid w:val="00621B72"/>
    <w:rsid w:val="00622399"/>
    <w:rsid w:val="006227C7"/>
    <w:rsid w:val="00623BC9"/>
    <w:rsid w:val="00624EFC"/>
    <w:rsid w:val="006251DB"/>
    <w:rsid w:val="00625B1E"/>
    <w:rsid w:val="0062626A"/>
    <w:rsid w:val="006273B0"/>
    <w:rsid w:val="0062747B"/>
    <w:rsid w:val="00627F72"/>
    <w:rsid w:val="00627F75"/>
    <w:rsid w:val="006309DF"/>
    <w:rsid w:val="00632280"/>
    <w:rsid w:val="00632BCE"/>
    <w:rsid w:val="006340E9"/>
    <w:rsid w:val="0063436D"/>
    <w:rsid w:val="006349BB"/>
    <w:rsid w:val="0063509A"/>
    <w:rsid w:val="00635723"/>
    <w:rsid w:val="00635B1E"/>
    <w:rsid w:val="00635E07"/>
    <w:rsid w:val="00636512"/>
    <w:rsid w:val="006374A7"/>
    <w:rsid w:val="00637EC5"/>
    <w:rsid w:val="00640410"/>
    <w:rsid w:val="0064136D"/>
    <w:rsid w:val="00641F89"/>
    <w:rsid w:val="00642092"/>
    <w:rsid w:val="00642DAB"/>
    <w:rsid w:val="00642E4B"/>
    <w:rsid w:val="00642FF1"/>
    <w:rsid w:val="0064317D"/>
    <w:rsid w:val="006434A6"/>
    <w:rsid w:val="0064407C"/>
    <w:rsid w:val="00644905"/>
    <w:rsid w:val="00644994"/>
    <w:rsid w:val="00646BA2"/>
    <w:rsid w:val="00647BCF"/>
    <w:rsid w:val="00650DEC"/>
    <w:rsid w:val="006515D1"/>
    <w:rsid w:val="00652574"/>
    <w:rsid w:val="006525F6"/>
    <w:rsid w:val="00652609"/>
    <w:rsid w:val="00652611"/>
    <w:rsid w:val="00653265"/>
    <w:rsid w:val="00653292"/>
    <w:rsid w:val="00653621"/>
    <w:rsid w:val="00653BCD"/>
    <w:rsid w:val="00653BF7"/>
    <w:rsid w:val="00654046"/>
    <w:rsid w:val="006544B8"/>
    <w:rsid w:val="00655126"/>
    <w:rsid w:val="00655895"/>
    <w:rsid w:val="00655AAE"/>
    <w:rsid w:val="0065601C"/>
    <w:rsid w:val="00656321"/>
    <w:rsid w:val="0065686D"/>
    <w:rsid w:val="00657C02"/>
    <w:rsid w:val="00657D3F"/>
    <w:rsid w:val="0066081E"/>
    <w:rsid w:val="00660D8C"/>
    <w:rsid w:val="0066281B"/>
    <w:rsid w:val="00663E82"/>
    <w:rsid w:val="00664B0F"/>
    <w:rsid w:val="00664B9F"/>
    <w:rsid w:val="00664D74"/>
    <w:rsid w:val="00664EE3"/>
    <w:rsid w:val="0066557A"/>
    <w:rsid w:val="006657AB"/>
    <w:rsid w:val="00665CC4"/>
    <w:rsid w:val="0066692B"/>
    <w:rsid w:val="00666AA8"/>
    <w:rsid w:val="00666BC0"/>
    <w:rsid w:val="006671BA"/>
    <w:rsid w:val="00667CFF"/>
    <w:rsid w:val="00670034"/>
    <w:rsid w:val="006707D1"/>
    <w:rsid w:val="00670834"/>
    <w:rsid w:val="006711FD"/>
    <w:rsid w:val="00671C30"/>
    <w:rsid w:val="00671E03"/>
    <w:rsid w:val="006726C8"/>
    <w:rsid w:val="00672C16"/>
    <w:rsid w:val="0067460B"/>
    <w:rsid w:val="00674A46"/>
    <w:rsid w:val="00674F77"/>
    <w:rsid w:val="006757F6"/>
    <w:rsid w:val="00675BCA"/>
    <w:rsid w:val="006769E6"/>
    <w:rsid w:val="00676C20"/>
    <w:rsid w:val="00677A26"/>
    <w:rsid w:val="00680690"/>
    <w:rsid w:val="006807C8"/>
    <w:rsid w:val="006815DD"/>
    <w:rsid w:val="00682451"/>
    <w:rsid w:val="00682844"/>
    <w:rsid w:val="006829D2"/>
    <w:rsid w:val="00683F9B"/>
    <w:rsid w:val="006843C6"/>
    <w:rsid w:val="0068477E"/>
    <w:rsid w:val="00684A39"/>
    <w:rsid w:val="006854B3"/>
    <w:rsid w:val="00685B31"/>
    <w:rsid w:val="00685FE3"/>
    <w:rsid w:val="00686005"/>
    <w:rsid w:val="006868CB"/>
    <w:rsid w:val="00686ED0"/>
    <w:rsid w:val="00687A6B"/>
    <w:rsid w:val="0069009B"/>
    <w:rsid w:val="0069039D"/>
    <w:rsid w:val="0069093A"/>
    <w:rsid w:val="00690ACC"/>
    <w:rsid w:val="00691314"/>
    <w:rsid w:val="006913FF"/>
    <w:rsid w:val="006921DB"/>
    <w:rsid w:val="00692A12"/>
    <w:rsid w:val="0069335C"/>
    <w:rsid w:val="006935B5"/>
    <w:rsid w:val="00693997"/>
    <w:rsid w:val="00693F50"/>
    <w:rsid w:val="006947B6"/>
    <w:rsid w:val="0069523A"/>
    <w:rsid w:val="00695660"/>
    <w:rsid w:val="0069582D"/>
    <w:rsid w:val="00696ACB"/>
    <w:rsid w:val="00696E26"/>
    <w:rsid w:val="006972C1"/>
    <w:rsid w:val="006975B7"/>
    <w:rsid w:val="00697712"/>
    <w:rsid w:val="00697810"/>
    <w:rsid w:val="00697C17"/>
    <w:rsid w:val="00697D02"/>
    <w:rsid w:val="006A0729"/>
    <w:rsid w:val="006A149E"/>
    <w:rsid w:val="006A15C8"/>
    <w:rsid w:val="006A23A0"/>
    <w:rsid w:val="006A2AF1"/>
    <w:rsid w:val="006A3B3A"/>
    <w:rsid w:val="006A3DCF"/>
    <w:rsid w:val="006A4072"/>
    <w:rsid w:val="006A57C1"/>
    <w:rsid w:val="006A663F"/>
    <w:rsid w:val="006A69C0"/>
    <w:rsid w:val="006A6D2D"/>
    <w:rsid w:val="006A7A05"/>
    <w:rsid w:val="006A7D2D"/>
    <w:rsid w:val="006A7E03"/>
    <w:rsid w:val="006B0E5A"/>
    <w:rsid w:val="006B17EE"/>
    <w:rsid w:val="006B1DB0"/>
    <w:rsid w:val="006B3E67"/>
    <w:rsid w:val="006B3E92"/>
    <w:rsid w:val="006B433C"/>
    <w:rsid w:val="006B44CF"/>
    <w:rsid w:val="006B46EA"/>
    <w:rsid w:val="006B5462"/>
    <w:rsid w:val="006B5807"/>
    <w:rsid w:val="006B6E75"/>
    <w:rsid w:val="006B75D6"/>
    <w:rsid w:val="006C017E"/>
    <w:rsid w:val="006C1DF5"/>
    <w:rsid w:val="006C21C3"/>
    <w:rsid w:val="006C2E08"/>
    <w:rsid w:val="006C466F"/>
    <w:rsid w:val="006C4C3C"/>
    <w:rsid w:val="006C6090"/>
    <w:rsid w:val="006C66D4"/>
    <w:rsid w:val="006C727F"/>
    <w:rsid w:val="006C7630"/>
    <w:rsid w:val="006D047A"/>
    <w:rsid w:val="006D14E4"/>
    <w:rsid w:val="006D1C59"/>
    <w:rsid w:val="006D208F"/>
    <w:rsid w:val="006D226D"/>
    <w:rsid w:val="006D24D9"/>
    <w:rsid w:val="006D3304"/>
    <w:rsid w:val="006D3334"/>
    <w:rsid w:val="006D337D"/>
    <w:rsid w:val="006D4067"/>
    <w:rsid w:val="006D5BB8"/>
    <w:rsid w:val="006D5CF4"/>
    <w:rsid w:val="006D619B"/>
    <w:rsid w:val="006D632A"/>
    <w:rsid w:val="006D63B4"/>
    <w:rsid w:val="006D65D1"/>
    <w:rsid w:val="006D6605"/>
    <w:rsid w:val="006D7452"/>
    <w:rsid w:val="006E0EC6"/>
    <w:rsid w:val="006E13F6"/>
    <w:rsid w:val="006E1688"/>
    <w:rsid w:val="006E19F3"/>
    <w:rsid w:val="006E2383"/>
    <w:rsid w:val="006E2FA1"/>
    <w:rsid w:val="006E3CEF"/>
    <w:rsid w:val="006E4250"/>
    <w:rsid w:val="006E4A2E"/>
    <w:rsid w:val="006E5F80"/>
    <w:rsid w:val="006E65DD"/>
    <w:rsid w:val="006E6C3B"/>
    <w:rsid w:val="006E6DB6"/>
    <w:rsid w:val="006E7068"/>
    <w:rsid w:val="006E7116"/>
    <w:rsid w:val="006E73EF"/>
    <w:rsid w:val="006F1AC7"/>
    <w:rsid w:val="006F1CE7"/>
    <w:rsid w:val="006F1D11"/>
    <w:rsid w:val="006F24B0"/>
    <w:rsid w:val="006F37C8"/>
    <w:rsid w:val="006F4346"/>
    <w:rsid w:val="006F58A0"/>
    <w:rsid w:val="006F6625"/>
    <w:rsid w:val="006F664F"/>
    <w:rsid w:val="006F7130"/>
    <w:rsid w:val="006F726A"/>
    <w:rsid w:val="006F7EA2"/>
    <w:rsid w:val="007000F0"/>
    <w:rsid w:val="007009D3"/>
    <w:rsid w:val="00700C7C"/>
    <w:rsid w:val="00701411"/>
    <w:rsid w:val="0070142E"/>
    <w:rsid w:val="00702B98"/>
    <w:rsid w:val="00703616"/>
    <w:rsid w:val="00703643"/>
    <w:rsid w:val="00703DEB"/>
    <w:rsid w:val="0070423B"/>
    <w:rsid w:val="00704682"/>
    <w:rsid w:val="00704C79"/>
    <w:rsid w:val="00704E1C"/>
    <w:rsid w:val="007052DA"/>
    <w:rsid w:val="007059C7"/>
    <w:rsid w:val="00705AF1"/>
    <w:rsid w:val="00706289"/>
    <w:rsid w:val="0070628D"/>
    <w:rsid w:val="00706959"/>
    <w:rsid w:val="0070765C"/>
    <w:rsid w:val="00711FC2"/>
    <w:rsid w:val="0071232C"/>
    <w:rsid w:val="007123A7"/>
    <w:rsid w:val="007127D5"/>
    <w:rsid w:val="00712C09"/>
    <w:rsid w:val="00714238"/>
    <w:rsid w:val="00714A9F"/>
    <w:rsid w:val="00714BB5"/>
    <w:rsid w:val="007155D7"/>
    <w:rsid w:val="0071674D"/>
    <w:rsid w:val="00716D7B"/>
    <w:rsid w:val="0071708F"/>
    <w:rsid w:val="007171A5"/>
    <w:rsid w:val="007173F2"/>
    <w:rsid w:val="007205EA"/>
    <w:rsid w:val="00721284"/>
    <w:rsid w:val="007219E6"/>
    <w:rsid w:val="007228D5"/>
    <w:rsid w:val="00722AC9"/>
    <w:rsid w:val="00723B9A"/>
    <w:rsid w:val="0072553F"/>
    <w:rsid w:val="0072582D"/>
    <w:rsid w:val="00725AC6"/>
    <w:rsid w:val="00725BC3"/>
    <w:rsid w:val="007270D2"/>
    <w:rsid w:val="0072728A"/>
    <w:rsid w:val="00727D7A"/>
    <w:rsid w:val="0073077C"/>
    <w:rsid w:val="00731003"/>
    <w:rsid w:val="007330E0"/>
    <w:rsid w:val="007358DA"/>
    <w:rsid w:val="00736C93"/>
    <w:rsid w:val="00737020"/>
    <w:rsid w:val="00737042"/>
    <w:rsid w:val="00737056"/>
    <w:rsid w:val="00737955"/>
    <w:rsid w:val="0074094E"/>
    <w:rsid w:val="00740EF0"/>
    <w:rsid w:val="00741DC2"/>
    <w:rsid w:val="00743434"/>
    <w:rsid w:val="007434E8"/>
    <w:rsid w:val="0074392E"/>
    <w:rsid w:val="00744779"/>
    <w:rsid w:val="00744BD8"/>
    <w:rsid w:val="00744F0B"/>
    <w:rsid w:val="00746209"/>
    <w:rsid w:val="00746674"/>
    <w:rsid w:val="00746FA0"/>
    <w:rsid w:val="00747004"/>
    <w:rsid w:val="00747679"/>
    <w:rsid w:val="00750C4D"/>
    <w:rsid w:val="00750F0B"/>
    <w:rsid w:val="00751187"/>
    <w:rsid w:val="007512ED"/>
    <w:rsid w:val="007519FE"/>
    <w:rsid w:val="00751E37"/>
    <w:rsid w:val="00752237"/>
    <w:rsid w:val="007524D0"/>
    <w:rsid w:val="007524FC"/>
    <w:rsid w:val="00752A2B"/>
    <w:rsid w:val="00752DE9"/>
    <w:rsid w:val="00753304"/>
    <w:rsid w:val="00753505"/>
    <w:rsid w:val="00754F31"/>
    <w:rsid w:val="007573C5"/>
    <w:rsid w:val="0075796C"/>
    <w:rsid w:val="00760F29"/>
    <w:rsid w:val="00761918"/>
    <w:rsid w:val="00761B92"/>
    <w:rsid w:val="00761DC8"/>
    <w:rsid w:val="0076231D"/>
    <w:rsid w:val="00763724"/>
    <w:rsid w:val="00763BF6"/>
    <w:rsid w:val="00763C91"/>
    <w:rsid w:val="00764134"/>
    <w:rsid w:val="00765226"/>
    <w:rsid w:val="0076612C"/>
    <w:rsid w:val="0076712B"/>
    <w:rsid w:val="00767489"/>
    <w:rsid w:val="00767AFD"/>
    <w:rsid w:val="00767FA3"/>
    <w:rsid w:val="00770556"/>
    <w:rsid w:val="0077060F"/>
    <w:rsid w:val="007707C1"/>
    <w:rsid w:val="007707F6"/>
    <w:rsid w:val="00770A69"/>
    <w:rsid w:val="007729EB"/>
    <w:rsid w:val="007736D2"/>
    <w:rsid w:val="00774608"/>
    <w:rsid w:val="0077491A"/>
    <w:rsid w:val="00775BDC"/>
    <w:rsid w:val="00775D0D"/>
    <w:rsid w:val="007773EE"/>
    <w:rsid w:val="00777544"/>
    <w:rsid w:val="00777661"/>
    <w:rsid w:val="00777980"/>
    <w:rsid w:val="00777ED1"/>
    <w:rsid w:val="007803F0"/>
    <w:rsid w:val="0078066D"/>
    <w:rsid w:val="007813AA"/>
    <w:rsid w:val="0078168A"/>
    <w:rsid w:val="0078171F"/>
    <w:rsid w:val="00782424"/>
    <w:rsid w:val="00783DBE"/>
    <w:rsid w:val="007842E7"/>
    <w:rsid w:val="0078476F"/>
    <w:rsid w:val="00785F7A"/>
    <w:rsid w:val="007873FA"/>
    <w:rsid w:val="0079092A"/>
    <w:rsid w:val="00791E6B"/>
    <w:rsid w:val="00792A63"/>
    <w:rsid w:val="00792ED9"/>
    <w:rsid w:val="00793A85"/>
    <w:rsid w:val="00793FDD"/>
    <w:rsid w:val="0079415C"/>
    <w:rsid w:val="0079453C"/>
    <w:rsid w:val="007948A8"/>
    <w:rsid w:val="00794957"/>
    <w:rsid w:val="00794E54"/>
    <w:rsid w:val="007A1025"/>
    <w:rsid w:val="007A11F0"/>
    <w:rsid w:val="007A26C8"/>
    <w:rsid w:val="007A34F4"/>
    <w:rsid w:val="007A387F"/>
    <w:rsid w:val="007A43C1"/>
    <w:rsid w:val="007A481D"/>
    <w:rsid w:val="007A4979"/>
    <w:rsid w:val="007A578B"/>
    <w:rsid w:val="007A5807"/>
    <w:rsid w:val="007A60CA"/>
    <w:rsid w:val="007A62D5"/>
    <w:rsid w:val="007A65A5"/>
    <w:rsid w:val="007A709E"/>
    <w:rsid w:val="007A732D"/>
    <w:rsid w:val="007A7566"/>
    <w:rsid w:val="007B02C1"/>
    <w:rsid w:val="007B0696"/>
    <w:rsid w:val="007B090A"/>
    <w:rsid w:val="007B1460"/>
    <w:rsid w:val="007B15A1"/>
    <w:rsid w:val="007B15E1"/>
    <w:rsid w:val="007B1CA0"/>
    <w:rsid w:val="007B1DB2"/>
    <w:rsid w:val="007B1DF7"/>
    <w:rsid w:val="007B2856"/>
    <w:rsid w:val="007B296F"/>
    <w:rsid w:val="007B30F4"/>
    <w:rsid w:val="007B316C"/>
    <w:rsid w:val="007B47F9"/>
    <w:rsid w:val="007B4E5D"/>
    <w:rsid w:val="007B5F64"/>
    <w:rsid w:val="007B6263"/>
    <w:rsid w:val="007B63ED"/>
    <w:rsid w:val="007B6C70"/>
    <w:rsid w:val="007B6D4D"/>
    <w:rsid w:val="007B71AB"/>
    <w:rsid w:val="007B7CDE"/>
    <w:rsid w:val="007C0744"/>
    <w:rsid w:val="007C0766"/>
    <w:rsid w:val="007C12DA"/>
    <w:rsid w:val="007C1414"/>
    <w:rsid w:val="007C215A"/>
    <w:rsid w:val="007C2884"/>
    <w:rsid w:val="007C2FB1"/>
    <w:rsid w:val="007C3209"/>
    <w:rsid w:val="007C3706"/>
    <w:rsid w:val="007C52CC"/>
    <w:rsid w:val="007C6A71"/>
    <w:rsid w:val="007C700C"/>
    <w:rsid w:val="007C71FF"/>
    <w:rsid w:val="007C7271"/>
    <w:rsid w:val="007C770B"/>
    <w:rsid w:val="007C78F3"/>
    <w:rsid w:val="007D0A8C"/>
    <w:rsid w:val="007D1056"/>
    <w:rsid w:val="007D1193"/>
    <w:rsid w:val="007D15AF"/>
    <w:rsid w:val="007D19CC"/>
    <w:rsid w:val="007D1C75"/>
    <w:rsid w:val="007D1D2F"/>
    <w:rsid w:val="007D2408"/>
    <w:rsid w:val="007D29E4"/>
    <w:rsid w:val="007D2E71"/>
    <w:rsid w:val="007D3293"/>
    <w:rsid w:val="007D3CC4"/>
    <w:rsid w:val="007D3E63"/>
    <w:rsid w:val="007D48D8"/>
    <w:rsid w:val="007D4B64"/>
    <w:rsid w:val="007D53B9"/>
    <w:rsid w:val="007D5455"/>
    <w:rsid w:val="007D682F"/>
    <w:rsid w:val="007D6DD4"/>
    <w:rsid w:val="007D6E1C"/>
    <w:rsid w:val="007D79B3"/>
    <w:rsid w:val="007D7B58"/>
    <w:rsid w:val="007D7DF2"/>
    <w:rsid w:val="007D7FEC"/>
    <w:rsid w:val="007E0067"/>
    <w:rsid w:val="007E09BD"/>
    <w:rsid w:val="007E1FE9"/>
    <w:rsid w:val="007E206D"/>
    <w:rsid w:val="007E2593"/>
    <w:rsid w:val="007E2884"/>
    <w:rsid w:val="007E2CD0"/>
    <w:rsid w:val="007E2F2A"/>
    <w:rsid w:val="007E305F"/>
    <w:rsid w:val="007E389A"/>
    <w:rsid w:val="007E3EDD"/>
    <w:rsid w:val="007E5032"/>
    <w:rsid w:val="007E5EA6"/>
    <w:rsid w:val="007E62E2"/>
    <w:rsid w:val="007E6718"/>
    <w:rsid w:val="007E69E1"/>
    <w:rsid w:val="007E6A73"/>
    <w:rsid w:val="007E6E28"/>
    <w:rsid w:val="007E7022"/>
    <w:rsid w:val="007F0C81"/>
    <w:rsid w:val="007F0F24"/>
    <w:rsid w:val="007F0F8B"/>
    <w:rsid w:val="007F1A1E"/>
    <w:rsid w:val="007F207D"/>
    <w:rsid w:val="007F20D2"/>
    <w:rsid w:val="007F294B"/>
    <w:rsid w:val="007F2BFE"/>
    <w:rsid w:val="007F2D7B"/>
    <w:rsid w:val="007F3F84"/>
    <w:rsid w:val="007F4536"/>
    <w:rsid w:val="007F5505"/>
    <w:rsid w:val="007F59C9"/>
    <w:rsid w:val="007F6C80"/>
    <w:rsid w:val="007F6F41"/>
    <w:rsid w:val="007F703D"/>
    <w:rsid w:val="007F7D68"/>
    <w:rsid w:val="007F7FDD"/>
    <w:rsid w:val="00800216"/>
    <w:rsid w:val="008003D7"/>
    <w:rsid w:val="008007CA"/>
    <w:rsid w:val="00800BC2"/>
    <w:rsid w:val="008015BD"/>
    <w:rsid w:val="008018A0"/>
    <w:rsid w:val="008032BD"/>
    <w:rsid w:val="008032FD"/>
    <w:rsid w:val="0080429A"/>
    <w:rsid w:val="00804FF0"/>
    <w:rsid w:val="00805006"/>
    <w:rsid w:val="008053D8"/>
    <w:rsid w:val="00805C02"/>
    <w:rsid w:val="00805F62"/>
    <w:rsid w:val="0080611F"/>
    <w:rsid w:val="00806620"/>
    <w:rsid w:val="008066CA"/>
    <w:rsid w:val="00806822"/>
    <w:rsid w:val="00806A0B"/>
    <w:rsid w:val="00806F22"/>
    <w:rsid w:val="0080713B"/>
    <w:rsid w:val="00807CFB"/>
    <w:rsid w:val="00807D8E"/>
    <w:rsid w:val="00810A06"/>
    <w:rsid w:val="008110A2"/>
    <w:rsid w:val="008110F8"/>
    <w:rsid w:val="008110FC"/>
    <w:rsid w:val="0081422C"/>
    <w:rsid w:val="0081531F"/>
    <w:rsid w:val="0081584C"/>
    <w:rsid w:val="00815A1C"/>
    <w:rsid w:val="00815BB9"/>
    <w:rsid w:val="00815EA1"/>
    <w:rsid w:val="008161A1"/>
    <w:rsid w:val="00816676"/>
    <w:rsid w:val="0081691E"/>
    <w:rsid w:val="00816F43"/>
    <w:rsid w:val="00817287"/>
    <w:rsid w:val="00817BF2"/>
    <w:rsid w:val="008224FC"/>
    <w:rsid w:val="00822921"/>
    <w:rsid w:val="00822CB0"/>
    <w:rsid w:val="00824561"/>
    <w:rsid w:val="008248AC"/>
    <w:rsid w:val="00824CD8"/>
    <w:rsid w:val="00826012"/>
    <w:rsid w:val="008261D5"/>
    <w:rsid w:val="00826415"/>
    <w:rsid w:val="008265CA"/>
    <w:rsid w:val="008269B9"/>
    <w:rsid w:val="00826A48"/>
    <w:rsid w:val="008271B4"/>
    <w:rsid w:val="00827BA5"/>
    <w:rsid w:val="00830987"/>
    <w:rsid w:val="0083173C"/>
    <w:rsid w:val="00831D51"/>
    <w:rsid w:val="00831E19"/>
    <w:rsid w:val="00832237"/>
    <w:rsid w:val="008323D8"/>
    <w:rsid w:val="00834A52"/>
    <w:rsid w:val="00835224"/>
    <w:rsid w:val="008362AA"/>
    <w:rsid w:val="008368D5"/>
    <w:rsid w:val="00837FF5"/>
    <w:rsid w:val="00840848"/>
    <w:rsid w:val="008410E8"/>
    <w:rsid w:val="00841EE6"/>
    <w:rsid w:val="00841FEF"/>
    <w:rsid w:val="0084268C"/>
    <w:rsid w:val="008427E6"/>
    <w:rsid w:val="00842874"/>
    <w:rsid w:val="00842FCE"/>
    <w:rsid w:val="00843224"/>
    <w:rsid w:val="008432D3"/>
    <w:rsid w:val="00843457"/>
    <w:rsid w:val="00843788"/>
    <w:rsid w:val="00843D00"/>
    <w:rsid w:val="00844892"/>
    <w:rsid w:val="00845B47"/>
    <w:rsid w:val="008466CD"/>
    <w:rsid w:val="008467DF"/>
    <w:rsid w:val="00846BB6"/>
    <w:rsid w:val="00846BE8"/>
    <w:rsid w:val="00846E5B"/>
    <w:rsid w:val="00847374"/>
    <w:rsid w:val="00847C3F"/>
    <w:rsid w:val="00850100"/>
    <w:rsid w:val="00850758"/>
    <w:rsid w:val="008508A5"/>
    <w:rsid w:val="00851031"/>
    <w:rsid w:val="008520BA"/>
    <w:rsid w:val="00852125"/>
    <w:rsid w:val="008522F8"/>
    <w:rsid w:val="008524C7"/>
    <w:rsid w:val="00852B52"/>
    <w:rsid w:val="00852D73"/>
    <w:rsid w:val="0085315A"/>
    <w:rsid w:val="0085355F"/>
    <w:rsid w:val="00853B61"/>
    <w:rsid w:val="00853CF7"/>
    <w:rsid w:val="00854281"/>
    <w:rsid w:val="0085482B"/>
    <w:rsid w:val="00855643"/>
    <w:rsid w:val="00855EDE"/>
    <w:rsid w:val="00855F32"/>
    <w:rsid w:val="00856059"/>
    <w:rsid w:val="008560C3"/>
    <w:rsid w:val="0085640D"/>
    <w:rsid w:val="00856782"/>
    <w:rsid w:val="00856E2D"/>
    <w:rsid w:val="00857232"/>
    <w:rsid w:val="008601C6"/>
    <w:rsid w:val="00860ECF"/>
    <w:rsid w:val="00862C72"/>
    <w:rsid w:val="008630D2"/>
    <w:rsid w:val="00864EF1"/>
    <w:rsid w:val="008660C8"/>
    <w:rsid w:val="008661FC"/>
    <w:rsid w:val="008664C2"/>
    <w:rsid w:val="00866A84"/>
    <w:rsid w:val="00866DFC"/>
    <w:rsid w:val="0086733C"/>
    <w:rsid w:val="0086760B"/>
    <w:rsid w:val="008679FD"/>
    <w:rsid w:val="0087003E"/>
    <w:rsid w:val="00870640"/>
    <w:rsid w:val="00871394"/>
    <w:rsid w:val="00871B5F"/>
    <w:rsid w:val="00871DBA"/>
    <w:rsid w:val="00872570"/>
    <w:rsid w:val="00873497"/>
    <w:rsid w:val="0087378A"/>
    <w:rsid w:val="008752FC"/>
    <w:rsid w:val="00875BCD"/>
    <w:rsid w:val="00875EC2"/>
    <w:rsid w:val="00875FB0"/>
    <w:rsid w:val="0087621F"/>
    <w:rsid w:val="00876AF4"/>
    <w:rsid w:val="00877667"/>
    <w:rsid w:val="00877761"/>
    <w:rsid w:val="00877949"/>
    <w:rsid w:val="00877DFA"/>
    <w:rsid w:val="0088048F"/>
    <w:rsid w:val="008816CF"/>
    <w:rsid w:val="00881CF2"/>
    <w:rsid w:val="00882F9E"/>
    <w:rsid w:val="00883503"/>
    <w:rsid w:val="0088353D"/>
    <w:rsid w:val="00883643"/>
    <w:rsid w:val="00883A52"/>
    <w:rsid w:val="00883FEF"/>
    <w:rsid w:val="008840CC"/>
    <w:rsid w:val="008855B5"/>
    <w:rsid w:val="00885976"/>
    <w:rsid w:val="008869F7"/>
    <w:rsid w:val="0088783F"/>
    <w:rsid w:val="00890544"/>
    <w:rsid w:val="00890CF1"/>
    <w:rsid w:val="00890F48"/>
    <w:rsid w:val="0089142D"/>
    <w:rsid w:val="00891437"/>
    <w:rsid w:val="00891469"/>
    <w:rsid w:val="008928D9"/>
    <w:rsid w:val="00892B95"/>
    <w:rsid w:val="0089390A"/>
    <w:rsid w:val="00893C7E"/>
    <w:rsid w:val="00893F69"/>
    <w:rsid w:val="00894776"/>
    <w:rsid w:val="00894BF7"/>
    <w:rsid w:val="0089636E"/>
    <w:rsid w:val="008A02A3"/>
    <w:rsid w:val="008A0719"/>
    <w:rsid w:val="008A076F"/>
    <w:rsid w:val="008A3932"/>
    <w:rsid w:val="008A3C3E"/>
    <w:rsid w:val="008A3EC0"/>
    <w:rsid w:val="008A40F5"/>
    <w:rsid w:val="008A42E2"/>
    <w:rsid w:val="008A4C7C"/>
    <w:rsid w:val="008A54D2"/>
    <w:rsid w:val="008A554E"/>
    <w:rsid w:val="008A568A"/>
    <w:rsid w:val="008A686D"/>
    <w:rsid w:val="008A6B43"/>
    <w:rsid w:val="008A7358"/>
    <w:rsid w:val="008A7A27"/>
    <w:rsid w:val="008B026C"/>
    <w:rsid w:val="008B0279"/>
    <w:rsid w:val="008B0566"/>
    <w:rsid w:val="008B127C"/>
    <w:rsid w:val="008B1C54"/>
    <w:rsid w:val="008B1DEE"/>
    <w:rsid w:val="008B273B"/>
    <w:rsid w:val="008B2DE3"/>
    <w:rsid w:val="008B32AF"/>
    <w:rsid w:val="008B3949"/>
    <w:rsid w:val="008B4DE4"/>
    <w:rsid w:val="008B4EFE"/>
    <w:rsid w:val="008B4F78"/>
    <w:rsid w:val="008B5641"/>
    <w:rsid w:val="008B603B"/>
    <w:rsid w:val="008B63EA"/>
    <w:rsid w:val="008B6507"/>
    <w:rsid w:val="008B6A39"/>
    <w:rsid w:val="008B6EB3"/>
    <w:rsid w:val="008B75E9"/>
    <w:rsid w:val="008B7703"/>
    <w:rsid w:val="008B7F77"/>
    <w:rsid w:val="008B7F9F"/>
    <w:rsid w:val="008C01C3"/>
    <w:rsid w:val="008C0323"/>
    <w:rsid w:val="008C056A"/>
    <w:rsid w:val="008C16A7"/>
    <w:rsid w:val="008C1FE7"/>
    <w:rsid w:val="008C23B7"/>
    <w:rsid w:val="008C2459"/>
    <w:rsid w:val="008C30ED"/>
    <w:rsid w:val="008C4116"/>
    <w:rsid w:val="008C4DE6"/>
    <w:rsid w:val="008C4EA3"/>
    <w:rsid w:val="008C52B8"/>
    <w:rsid w:val="008C5349"/>
    <w:rsid w:val="008C59A9"/>
    <w:rsid w:val="008C5A49"/>
    <w:rsid w:val="008C63E8"/>
    <w:rsid w:val="008C654E"/>
    <w:rsid w:val="008C7028"/>
    <w:rsid w:val="008C7F18"/>
    <w:rsid w:val="008D01A8"/>
    <w:rsid w:val="008D0545"/>
    <w:rsid w:val="008D05F4"/>
    <w:rsid w:val="008D087C"/>
    <w:rsid w:val="008D11F1"/>
    <w:rsid w:val="008D1787"/>
    <w:rsid w:val="008D23ED"/>
    <w:rsid w:val="008D2551"/>
    <w:rsid w:val="008D25B0"/>
    <w:rsid w:val="008D3007"/>
    <w:rsid w:val="008D37CE"/>
    <w:rsid w:val="008D38CE"/>
    <w:rsid w:val="008D3B6E"/>
    <w:rsid w:val="008D4711"/>
    <w:rsid w:val="008D482A"/>
    <w:rsid w:val="008D4C16"/>
    <w:rsid w:val="008D66BB"/>
    <w:rsid w:val="008D7095"/>
    <w:rsid w:val="008D7AFB"/>
    <w:rsid w:val="008E0450"/>
    <w:rsid w:val="008E0805"/>
    <w:rsid w:val="008E0CCD"/>
    <w:rsid w:val="008E0E88"/>
    <w:rsid w:val="008E218A"/>
    <w:rsid w:val="008E24E6"/>
    <w:rsid w:val="008E270C"/>
    <w:rsid w:val="008E2B07"/>
    <w:rsid w:val="008E3097"/>
    <w:rsid w:val="008E3503"/>
    <w:rsid w:val="008E3A35"/>
    <w:rsid w:val="008E4191"/>
    <w:rsid w:val="008E4B1F"/>
    <w:rsid w:val="008E50A0"/>
    <w:rsid w:val="008E69B4"/>
    <w:rsid w:val="008E6C4D"/>
    <w:rsid w:val="008E751A"/>
    <w:rsid w:val="008E7D2B"/>
    <w:rsid w:val="008F00E6"/>
    <w:rsid w:val="008F1853"/>
    <w:rsid w:val="008F2FE7"/>
    <w:rsid w:val="008F414A"/>
    <w:rsid w:val="008F556B"/>
    <w:rsid w:val="008F58EE"/>
    <w:rsid w:val="008F5A7A"/>
    <w:rsid w:val="008F7339"/>
    <w:rsid w:val="008F76B3"/>
    <w:rsid w:val="009006F2"/>
    <w:rsid w:val="009010C4"/>
    <w:rsid w:val="009011B2"/>
    <w:rsid w:val="00901AFC"/>
    <w:rsid w:val="009020F4"/>
    <w:rsid w:val="009021F8"/>
    <w:rsid w:val="00903EF3"/>
    <w:rsid w:val="00904336"/>
    <w:rsid w:val="00904877"/>
    <w:rsid w:val="0090609B"/>
    <w:rsid w:val="00906C36"/>
    <w:rsid w:val="00907384"/>
    <w:rsid w:val="009078F4"/>
    <w:rsid w:val="00907954"/>
    <w:rsid w:val="009100DD"/>
    <w:rsid w:val="00910DC5"/>
    <w:rsid w:val="00911A19"/>
    <w:rsid w:val="00911D63"/>
    <w:rsid w:val="0091206C"/>
    <w:rsid w:val="00912528"/>
    <w:rsid w:val="00912897"/>
    <w:rsid w:val="00913009"/>
    <w:rsid w:val="00913715"/>
    <w:rsid w:val="00913A6A"/>
    <w:rsid w:val="009140C8"/>
    <w:rsid w:val="00914650"/>
    <w:rsid w:val="00914E0A"/>
    <w:rsid w:val="00914ED8"/>
    <w:rsid w:val="0091510D"/>
    <w:rsid w:val="009156D8"/>
    <w:rsid w:val="00915AA2"/>
    <w:rsid w:val="00915EFD"/>
    <w:rsid w:val="00916F8A"/>
    <w:rsid w:val="0091764D"/>
    <w:rsid w:val="00917B91"/>
    <w:rsid w:val="009219F3"/>
    <w:rsid w:val="00921DAA"/>
    <w:rsid w:val="00922037"/>
    <w:rsid w:val="0092253E"/>
    <w:rsid w:val="00922C45"/>
    <w:rsid w:val="00923343"/>
    <w:rsid w:val="00923772"/>
    <w:rsid w:val="0092429C"/>
    <w:rsid w:val="0092438C"/>
    <w:rsid w:val="00924623"/>
    <w:rsid w:val="00925DAC"/>
    <w:rsid w:val="0093083F"/>
    <w:rsid w:val="00930B77"/>
    <w:rsid w:val="00931BA9"/>
    <w:rsid w:val="00931C47"/>
    <w:rsid w:val="00931DDD"/>
    <w:rsid w:val="0093297B"/>
    <w:rsid w:val="00933383"/>
    <w:rsid w:val="0093379E"/>
    <w:rsid w:val="00935AA1"/>
    <w:rsid w:val="00935BBE"/>
    <w:rsid w:val="0093621F"/>
    <w:rsid w:val="00937D07"/>
    <w:rsid w:val="009408D2"/>
    <w:rsid w:val="00940A50"/>
    <w:rsid w:val="00940FD7"/>
    <w:rsid w:val="00941296"/>
    <w:rsid w:val="00941317"/>
    <w:rsid w:val="00941903"/>
    <w:rsid w:val="00941AED"/>
    <w:rsid w:val="0094272E"/>
    <w:rsid w:val="00942E9C"/>
    <w:rsid w:val="00943D7B"/>
    <w:rsid w:val="009440B0"/>
    <w:rsid w:val="009443C6"/>
    <w:rsid w:val="00944636"/>
    <w:rsid w:val="0094493C"/>
    <w:rsid w:val="0094498E"/>
    <w:rsid w:val="00944CBF"/>
    <w:rsid w:val="00945388"/>
    <w:rsid w:val="00945AD6"/>
    <w:rsid w:val="009466D6"/>
    <w:rsid w:val="009475B7"/>
    <w:rsid w:val="00947647"/>
    <w:rsid w:val="009476D8"/>
    <w:rsid w:val="00950444"/>
    <w:rsid w:val="00950B97"/>
    <w:rsid w:val="00950D7C"/>
    <w:rsid w:val="00951694"/>
    <w:rsid w:val="009517E6"/>
    <w:rsid w:val="00951C1C"/>
    <w:rsid w:val="0095202B"/>
    <w:rsid w:val="0095339B"/>
    <w:rsid w:val="0095404B"/>
    <w:rsid w:val="0095436C"/>
    <w:rsid w:val="0095535C"/>
    <w:rsid w:val="009557C8"/>
    <w:rsid w:val="00955DD5"/>
    <w:rsid w:val="009564FE"/>
    <w:rsid w:val="009566E5"/>
    <w:rsid w:val="009567B4"/>
    <w:rsid w:val="00957637"/>
    <w:rsid w:val="0096175B"/>
    <w:rsid w:val="00961ECE"/>
    <w:rsid w:val="00962855"/>
    <w:rsid w:val="00962BC5"/>
    <w:rsid w:val="009635E7"/>
    <w:rsid w:val="00963D57"/>
    <w:rsid w:val="00963EC9"/>
    <w:rsid w:val="009640B0"/>
    <w:rsid w:val="00964464"/>
    <w:rsid w:val="00964C69"/>
    <w:rsid w:val="00965452"/>
    <w:rsid w:val="00965A11"/>
    <w:rsid w:val="009663DD"/>
    <w:rsid w:val="009666D2"/>
    <w:rsid w:val="009668C7"/>
    <w:rsid w:val="00966B62"/>
    <w:rsid w:val="00966D5F"/>
    <w:rsid w:val="00967C87"/>
    <w:rsid w:val="00967D08"/>
    <w:rsid w:val="009706A6"/>
    <w:rsid w:val="009713AB"/>
    <w:rsid w:val="00971CCD"/>
    <w:rsid w:val="00973B17"/>
    <w:rsid w:val="00973DC2"/>
    <w:rsid w:val="0097468A"/>
    <w:rsid w:val="00974706"/>
    <w:rsid w:val="00974AD3"/>
    <w:rsid w:val="00974E72"/>
    <w:rsid w:val="0097516B"/>
    <w:rsid w:val="00976B7D"/>
    <w:rsid w:val="00976D35"/>
    <w:rsid w:val="00976F31"/>
    <w:rsid w:val="00977C9D"/>
    <w:rsid w:val="00977EC7"/>
    <w:rsid w:val="009801D9"/>
    <w:rsid w:val="009805D8"/>
    <w:rsid w:val="009812FA"/>
    <w:rsid w:val="0098184C"/>
    <w:rsid w:val="00982AA6"/>
    <w:rsid w:val="00982CBC"/>
    <w:rsid w:val="0098645C"/>
    <w:rsid w:val="00986503"/>
    <w:rsid w:val="00986890"/>
    <w:rsid w:val="00986B4F"/>
    <w:rsid w:val="00986B75"/>
    <w:rsid w:val="00987370"/>
    <w:rsid w:val="00987AF7"/>
    <w:rsid w:val="00987F69"/>
    <w:rsid w:val="00987FCE"/>
    <w:rsid w:val="009907BB"/>
    <w:rsid w:val="009910A9"/>
    <w:rsid w:val="00991281"/>
    <w:rsid w:val="009916D3"/>
    <w:rsid w:val="0099176F"/>
    <w:rsid w:val="00993295"/>
    <w:rsid w:val="00993943"/>
    <w:rsid w:val="00994053"/>
    <w:rsid w:val="0099422B"/>
    <w:rsid w:val="00994BFD"/>
    <w:rsid w:val="00994EDE"/>
    <w:rsid w:val="009950AB"/>
    <w:rsid w:val="00995C04"/>
    <w:rsid w:val="00995D62"/>
    <w:rsid w:val="00995FD5"/>
    <w:rsid w:val="00996E8F"/>
    <w:rsid w:val="00996FCA"/>
    <w:rsid w:val="00997F5A"/>
    <w:rsid w:val="009A0308"/>
    <w:rsid w:val="009A09C8"/>
    <w:rsid w:val="009A0AAA"/>
    <w:rsid w:val="009A10F3"/>
    <w:rsid w:val="009A13A4"/>
    <w:rsid w:val="009A13E1"/>
    <w:rsid w:val="009A2DCD"/>
    <w:rsid w:val="009A3033"/>
    <w:rsid w:val="009A31AA"/>
    <w:rsid w:val="009A350A"/>
    <w:rsid w:val="009A4B49"/>
    <w:rsid w:val="009A4BE4"/>
    <w:rsid w:val="009A551A"/>
    <w:rsid w:val="009A5901"/>
    <w:rsid w:val="009A6392"/>
    <w:rsid w:val="009A779E"/>
    <w:rsid w:val="009A7A70"/>
    <w:rsid w:val="009B0022"/>
    <w:rsid w:val="009B018D"/>
    <w:rsid w:val="009B0379"/>
    <w:rsid w:val="009B08DF"/>
    <w:rsid w:val="009B0D73"/>
    <w:rsid w:val="009B119B"/>
    <w:rsid w:val="009B26B3"/>
    <w:rsid w:val="009B2727"/>
    <w:rsid w:val="009B2CBB"/>
    <w:rsid w:val="009B3000"/>
    <w:rsid w:val="009B328E"/>
    <w:rsid w:val="009B33DC"/>
    <w:rsid w:val="009B3561"/>
    <w:rsid w:val="009B45ED"/>
    <w:rsid w:val="009B5796"/>
    <w:rsid w:val="009B5D37"/>
    <w:rsid w:val="009B68EB"/>
    <w:rsid w:val="009B711C"/>
    <w:rsid w:val="009B7A16"/>
    <w:rsid w:val="009C0854"/>
    <w:rsid w:val="009C14C9"/>
    <w:rsid w:val="009C1B15"/>
    <w:rsid w:val="009C1E34"/>
    <w:rsid w:val="009C2086"/>
    <w:rsid w:val="009C2830"/>
    <w:rsid w:val="009C2F4E"/>
    <w:rsid w:val="009C3000"/>
    <w:rsid w:val="009C32A1"/>
    <w:rsid w:val="009C3637"/>
    <w:rsid w:val="009C3D27"/>
    <w:rsid w:val="009C461F"/>
    <w:rsid w:val="009C5047"/>
    <w:rsid w:val="009C507B"/>
    <w:rsid w:val="009C511C"/>
    <w:rsid w:val="009C55EC"/>
    <w:rsid w:val="009C57EB"/>
    <w:rsid w:val="009C5AF7"/>
    <w:rsid w:val="009C7A17"/>
    <w:rsid w:val="009C7B45"/>
    <w:rsid w:val="009D005D"/>
    <w:rsid w:val="009D0387"/>
    <w:rsid w:val="009D0613"/>
    <w:rsid w:val="009D2947"/>
    <w:rsid w:val="009D36AF"/>
    <w:rsid w:val="009D3C30"/>
    <w:rsid w:val="009D4D0C"/>
    <w:rsid w:val="009D4E9A"/>
    <w:rsid w:val="009D5548"/>
    <w:rsid w:val="009D55B2"/>
    <w:rsid w:val="009D6A5D"/>
    <w:rsid w:val="009D6B34"/>
    <w:rsid w:val="009D6E21"/>
    <w:rsid w:val="009D6E33"/>
    <w:rsid w:val="009D7544"/>
    <w:rsid w:val="009D7546"/>
    <w:rsid w:val="009D7BB0"/>
    <w:rsid w:val="009D7FEC"/>
    <w:rsid w:val="009E07F0"/>
    <w:rsid w:val="009E08A9"/>
    <w:rsid w:val="009E1461"/>
    <w:rsid w:val="009E15DF"/>
    <w:rsid w:val="009E1679"/>
    <w:rsid w:val="009E1A95"/>
    <w:rsid w:val="009E20F0"/>
    <w:rsid w:val="009E2C6E"/>
    <w:rsid w:val="009E2CBB"/>
    <w:rsid w:val="009E3BCD"/>
    <w:rsid w:val="009E4453"/>
    <w:rsid w:val="009E46A5"/>
    <w:rsid w:val="009E4E52"/>
    <w:rsid w:val="009E5597"/>
    <w:rsid w:val="009E5783"/>
    <w:rsid w:val="009E63A8"/>
    <w:rsid w:val="009E6854"/>
    <w:rsid w:val="009E68E1"/>
    <w:rsid w:val="009E744F"/>
    <w:rsid w:val="009F04E7"/>
    <w:rsid w:val="009F0C35"/>
    <w:rsid w:val="009F19F1"/>
    <w:rsid w:val="009F1C92"/>
    <w:rsid w:val="009F246D"/>
    <w:rsid w:val="009F2CEF"/>
    <w:rsid w:val="009F3456"/>
    <w:rsid w:val="009F3931"/>
    <w:rsid w:val="009F403E"/>
    <w:rsid w:val="009F407B"/>
    <w:rsid w:val="009F4FC4"/>
    <w:rsid w:val="009F5413"/>
    <w:rsid w:val="009F5495"/>
    <w:rsid w:val="009F6246"/>
    <w:rsid w:val="009F6576"/>
    <w:rsid w:val="009F6BC7"/>
    <w:rsid w:val="009F6E14"/>
    <w:rsid w:val="009F76C3"/>
    <w:rsid w:val="009F78AF"/>
    <w:rsid w:val="00A00F33"/>
    <w:rsid w:val="00A0101D"/>
    <w:rsid w:val="00A0105F"/>
    <w:rsid w:val="00A0119C"/>
    <w:rsid w:val="00A01701"/>
    <w:rsid w:val="00A01E18"/>
    <w:rsid w:val="00A03D61"/>
    <w:rsid w:val="00A04308"/>
    <w:rsid w:val="00A04A5B"/>
    <w:rsid w:val="00A0588B"/>
    <w:rsid w:val="00A0593A"/>
    <w:rsid w:val="00A05E0D"/>
    <w:rsid w:val="00A06DE8"/>
    <w:rsid w:val="00A06FF8"/>
    <w:rsid w:val="00A074D9"/>
    <w:rsid w:val="00A07502"/>
    <w:rsid w:val="00A07646"/>
    <w:rsid w:val="00A1096E"/>
    <w:rsid w:val="00A1115F"/>
    <w:rsid w:val="00A1184A"/>
    <w:rsid w:val="00A1195E"/>
    <w:rsid w:val="00A12455"/>
    <w:rsid w:val="00A12526"/>
    <w:rsid w:val="00A12727"/>
    <w:rsid w:val="00A12A27"/>
    <w:rsid w:val="00A12F08"/>
    <w:rsid w:val="00A13A5A"/>
    <w:rsid w:val="00A13EC9"/>
    <w:rsid w:val="00A13EEE"/>
    <w:rsid w:val="00A14C3E"/>
    <w:rsid w:val="00A14D2A"/>
    <w:rsid w:val="00A151B6"/>
    <w:rsid w:val="00A15220"/>
    <w:rsid w:val="00A163E8"/>
    <w:rsid w:val="00A16784"/>
    <w:rsid w:val="00A16CA7"/>
    <w:rsid w:val="00A170BA"/>
    <w:rsid w:val="00A1710F"/>
    <w:rsid w:val="00A17654"/>
    <w:rsid w:val="00A17F94"/>
    <w:rsid w:val="00A203ED"/>
    <w:rsid w:val="00A209DA"/>
    <w:rsid w:val="00A212E7"/>
    <w:rsid w:val="00A2241F"/>
    <w:rsid w:val="00A228A1"/>
    <w:rsid w:val="00A22AD7"/>
    <w:rsid w:val="00A22F12"/>
    <w:rsid w:val="00A231EB"/>
    <w:rsid w:val="00A2324F"/>
    <w:rsid w:val="00A232EF"/>
    <w:rsid w:val="00A2367F"/>
    <w:rsid w:val="00A23A7D"/>
    <w:rsid w:val="00A24C42"/>
    <w:rsid w:val="00A25CBC"/>
    <w:rsid w:val="00A2742D"/>
    <w:rsid w:val="00A30339"/>
    <w:rsid w:val="00A3069E"/>
    <w:rsid w:val="00A314B0"/>
    <w:rsid w:val="00A32307"/>
    <w:rsid w:val="00A32CE5"/>
    <w:rsid w:val="00A332FB"/>
    <w:rsid w:val="00A3386C"/>
    <w:rsid w:val="00A33CA1"/>
    <w:rsid w:val="00A35DF6"/>
    <w:rsid w:val="00A35FC8"/>
    <w:rsid w:val="00A364BA"/>
    <w:rsid w:val="00A36B1E"/>
    <w:rsid w:val="00A3745A"/>
    <w:rsid w:val="00A37C5E"/>
    <w:rsid w:val="00A40166"/>
    <w:rsid w:val="00A426F4"/>
    <w:rsid w:val="00A43544"/>
    <w:rsid w:val="00A436FE"/>
    <w:rsid w:val="00A43986"/>
    <w:rsid w:val="00A44EDB"/>
    <w:rsid w:val="00A4547E"/>
    <w:rsid w:val="00A45F13"/>
    <w:rsid w:val="00A46A18"/>
    <w:rsid w:val="00A46B6B"/>
    <w:rsid w:val="00A46D9E"/>
    <w:rsid w:val="00A46DF9"/>
    <w:rsid w:val="00A4719A"/>
    <w:rsid w:val="00A47318"/>
    <w:rsid w:val="00A50464"/>
    <w:rsid w:val="00A50CB5"/>
    <w:rsid w:val="00A5131D"/>
    <w:rsid w:val="00A51719"/>
    <w:rsid w:val="00A52D33"/>
    <w:rsid w:val="00A52E09"/>
    <w:rsid w:val="00A53476"/>
    <w:rsid w:val="00A53DC4"/>
    <w:rsid w:val="00A5479D"/>
    <w:rsid w:val="00A54943"/>
    <w:rsid w:val="00A54AA4"/>
    <w:rsid w:val="00A54E38"/>
    <w:rsid w:val="00A55796"/>
    <w:rsid w:val="00A55A3E"/>
    <w:rsid w:val="00A56F18"/>
    <w:rsid w:val="00A570D2"/>
    <w:rsid w:val="00A573F0"/>
    <w:rsid w:val="00A577CB"/>
    <w:rsid w:val="00A57CF0"/>
    <w:rsid w:val="00A60E10"/>
    <w:rsid w:val="00A60FE4"/>
    <w:rsid w:val="00A61588"/>
    <w:rsid w:val="00A6162D"/>
    <w:rsid w:val="00A61ECB"/>
    <w:rsid w:val="00A620FC"/>
    <w:rsid w:val="00A63A4A"/>
    <w:rsid w:val="00A64A46"/>
    <w:rsid w:val="00A64ED4"/>
    <w:rsid w:val="00A6521B"/>
    <w:rsid w:val="00A6540E"/>
    <w:rsid w:val="00A65E77"/>
    <w:rsid w:val="00A667C5"/>
    <w:rsid w:val="00A70697"/>
    <w:rsid w:val="00A719DA"/>
    <w:rsid w:val="00A71F75"/>
    <w:rsid w:val="00A728B3"/>
    <w:rsid w:val="00A72AAF"/>
    <w:rsid w:val="00A72B4A"/>
    <w:rsid w:val="00A733C7"/>
    <w:rsid w:val="00A73FDF"/>
    <w:rsid w:val="00A73FF2"/>
    <w:rsid w:val="00A745F6"/>
    <w:rsid w:val="00A74862"/>
    <w:rsid w:val="00A7514E"/>
    <w:rsid w:val="00A7522A"/>
    <w:rsid w:val="00A75888"/>
    <w:rsid w:val="00A767F1"/>
    <w:rsid w:val="00A76C71"/>
    <w:rsid w:val="00A778F4"/>
    <w:rsid w:val="00A77939"/>
    <w:rsid w:val="00A77E97"/>
    <w:rsid w:val="00A77FC0"/>
    <w:rsid w:val="00A80A89"/>
    <w:rsid w:val="00A80C5B"/>
    <w:rsid w:val="00A8174B"/>
    <w:rsid w:val="00A81927"/>
    <w:rsid w:val="00A8208E"/>
    <w:rsid w:val="00A82172"/>
    <w:rsid w:val="00A828C8"/>
    <w:rsid w:val="00A82D73"/>
    <w:rsid w:val="00A830DC"/>
    <w:rsid w:val="00A840AF"/>
    <w:rsid w:val="00A85636"/>
    <w:rsid w:val="00A85C87"/>
    <w:rsid w:val="00A85D8E"/>
    <w:rsid w:val="00A86EB9"/>
    <w:rsid w:val="00A86F15"/>
    <w:rsid w:val="00A8745E"/>
    <w:rsid w:val="00A8765C"/>
    <w:rsid w:val="00A87EBA"/>
    <w:rsid w:val="00A9118E"/>
    <w:rsid w:val="00A914F8"/>
    <w:rsid w:val="00A9162D"/>
    <w:rsid w:val="00A9167A"/>
    <w:rsid w:val="00A91A0C"/>
    <w:rsid w:val="00A91CB7"/>
    <w:rsid w:val="00A923F9"/>
    <w:rsid w:val="00A92F30"/>
    <w:rsid w:val="00A93C7B"/>
    <w:rsid w:val="00A95056"/>
    <w:rsid w:val="00A9527E"/>
    <w:rsid w:val="00A95362"/>
    <w:rsid w:val="00A95D6E"/>
    <w:rsid w:val="00A9608A"/>
    <w:rsid w:val="00A96246"/>
    <w:rsid w:val="00A96C69"/>
    <w:rsid w:val="00A96D36"/>
    <w:rsid w:val="00AA019C"/>
    <w:rsid w:val="00AA0860"/>
    <w:rsid w:val="00AA0B7F"/>
    <w:rsid w:val="00AA0D3B"/>
    <w:rsid w:val="00AA146D"/>
    <w:rsid w:val="00AA1568"/>
    <w:rsid w:val="00AA26F5"/>
    <w:rsid w:val="00AA2748"/>
    <w:rsid w:val="00AA27D5"/>
    <w:rsid w:val="00AA2B80"/>
    <w:rsid w:val="00AA2B8F"/>
    <w:rsid w:val="00AA459B"/>
    <w:rsid w:val="00AA472B"/>
    <w:rsid w:val="00AA47DA"/>
    <w:rsid w:val="00AA4CAF"/>
    <w:rsid w:val="00AA6049"/>
    <w:rsid w:val="00AA6128"/>
    <w:rsid w:val="00AA6401"/>
    <w:rsid w:val="00AA7600"/>
    <w:rsid w:val="00AA7667"/>
    <w:rsid w:val="00AA77BA"/>
    <w:rsid w:val="00AB0214"/>
    <w:rsid w:val="00AB0E86"/>
    <w:rsid w:val="00AB0FDB"/>
    <w:rsid w:val="00AB1517"/>
    <w:rsid w:val="00AB1A88"/>
    <w:rsid w:val="00AB2477"/>
    <w:rsid w:val="00AB2D9E"/>
    <w:rsid w:val="00AB3488"/>
    <w:rsid w:val="00AB3617"/>
    <w:rsid w:val="00AB3708"/>
    <w:rsid w:val="00AB3F0B"/>
    <w:rsid w:val="00AB4E17"/>
    <w:rsid w:val="00AB5DE9"/>
    <w:rsid w:val="00AB620B"/>
    <w:rsid w:val="00AB7AF4"/>
    <w:rsid w:val="00AC0036"/>
    <w:rsid w:val="00AC06CB"/>
    <w:rsid w:val="00AC0EA9"/>
    <w:rsid w:val="00AC127A"/>
    <w:rsid w:val="00AC1A6D"/>
    <w:rsid w:val="00AC1A93"/>
    <w:rsid w:val="00AC41AA"/>
    <w:rsid w:val="00AC496B"/>
    <w:rsid w:val="00AC4A8F"/>
    <w:rsid w:val="00AC4EC3"/>
    <w:rsid w:val="00AC56A8"/>
    <w:rsid w:val="00AC5AB8"/>
    <w:rsid w:val="00AC5DE1"/>
    <w:rsid w:val="00AC6193"/>
    <w:rsid w:val="00AC6565"/>
    <w:rsid w:val="00AC6C83"/>
    <w:rsid w:val="00AC6DEF"/>
    <w:rsid w:val="00AC73A1"/>
    <w:rsid w:val="00AC7483"/>
    <w:rsid w:val="00AC7A8C"/>
    <w:rsid w:val="00AC7DD8"/>
    <w:rsid w:val="00AD0D17"/>
    <w:rsid w:val="00AD1DF8"/>
    <w:rsid w:val="00AD2E8E"/>
    <w:rsid w:val="00AD33B5"/>
    <w:rsid w:val="00AD3505"/>
    <w:rsid w:val="00AD390B"/>
    <w:rsid w:val="00AD3E74"/>
    <w:rsid w:val="00AD47AE"/>
    <w:rsid w:val="00AD4C96"/>
    <w:rsid w:val="00AD5355"/>
    <w:rsid w:val="00AD5572"/>
    <w:rsid w:val="00AD5D13"/>
    <w:rsid w:val="00AD638F"/>
    <w:rsid w:val="00AD63F7"/>
    <w:rsid w:val="00AD67E8"/>
    <w:rsid w:val="00AD68D8"/>
    <w:rsid w:val="00AD73DB"/>
    <w:rsid w:val="00AD78A2"/>
    <w:rsid w:val="00AD79D0"/>
    <w:rsid w:val="00AD7CDE"/>
    <w:rsid w:val="00AE0EA7"/>
    <w:rsid w:val="00AE1A25"/>
    <w:rsid w:val="00AE2180"/>
    <w:rsid w:val="00AE2A16"/>
    <w:rsid w:val="00AE2B09"/>
    <w:rsid w:val="00AE333C"/>
    <w:rsid w:val="00AE38C6"/>
    <w:rsid w:val="00AE3CFD"/>
    <w:rsid w:val="00AE3D6F"/>
    <w:rsid w:val="00AE4997"/>
    <w:rsid w:val="00AE4AE9"/>
    <w:rsid w:val="00AE4E5E"/>
    <w:rsid w:val="00AE625B"/>
    <w:rsid w:val="00AE67BC"/>
    <w:rsid w:val="00AE67E7"/>
    <w:rsid w:val="00AE792E"/>
    <w:rsid w:val="00AF1818"/>
    <w:rsid w:val="00AF2280"/>
    <w:rsid w:val="00AF281B"/>
    <w:rsid w:val="00AF28A7"/>
    <w:rsid w:val="00AF29DC"/>
    <w:rsid w:val="00AF323F"/>
    <w:rsid w:val="00AF37D6"/>
    <w:rsid w:val="00AF3B95"/>
    <w:rsid w:val="00AF47A7"/>
    <w:rsid w:val="00AF4BE7"/>
    <w:rsid w:val="00AF56A7"/>
    <w:rsid w:val="00AF652B"/>
    <w:rsid w:val="00AF685E"/>
    <w:rsid w:val="00AF6881"/>
    <w:rsid w:val="00AF7877"/>
    <w:rsid w:val="00B00BE5"/>
    <w:rsid w:val="00B01777"/>
    <w:rsid w:val="00B01874"/>
    <w:rsid w:val="00B02000"/>
    <w:rsid w:val="00B026EB"/>
    <w:rsid w:val="00B03FC1"/>
    <w:rsid w:val="00B0440A"/>
    <w:rsid w:val="00B04644"/>
    <w:rsid w:val="00B0464A"/>
    <w:rsid w:val="00B048EB"/>
    <w:rsid w:val="00B0490D"/>
    <w:rsid w:val="00B05283"/>
    <w:rsid w:val="00B057CE"/>
    <w:rsid w:val="00B059F8"/>
    <w:rsid w:val="00B05D19"/>
    <w:rsid w:val="00B0671D"/>
    <w:rsid w:val="00B06E3C"/>
    <w:rsid w:val="00B07ABB"/>
    <w:rsid w:val="00B07BD2"/>
    <w:rsid w:val="00B10EA5"/>
    <w:rsid w:val="00B11171"/>
    <w:rsid w:val="00B116D1"/>
    <w:rsid w:val="00B116D8"/>
    <w:rsid w:val="00B133BA"/>
    <w:rsid w:val="00B13414"/>
    <w:rsid w:val="00B13C16"/>
    <w:rsid w:val="00B13D71"/>
    <w:rsid w:val="00B14195"/>
    <w:rsid w:val="00B149BB"/>
    <w:rsid w:val="00B14E7A"/>
    <w:rsid w:val="00B1550F"/>
    <w:rsid w:val="00B15753"/>
    <w:rsid w:val="00B15970"/>
    <w:rsid w:val="00B15A8E"/>
    <w:rsid w:val="00B15C81"/>
    <w:rsid w:val="00B1613B"/>
    <w:rsid w:val="00B165D0"/>
    <w:rsid w:val="00B167F4"/>
    <w:rsid w:val="00B16843"/>
    <w:rsid w:val="00B168A3"/>
    <w:rsid w:val="00B176C0"/>
    <w:rsid w:val="00B17847"/>
    <w:rsid w:val="00B17CFB"/>
    <w:rsid w:val="00B206FE"/>
    <w:rsid w:val="00B2094D"/>
    <w:rsid w:val="00B20C70"/>
    <w:rsid w:val="00B20DE6"/>
    <w:rsid w:val="00B21227"/>
    <w:rsid w:val="00B213ED"/>
    <w:rsid w:val="00B21948"/>
    <w:rsid w:val="00B21A10"/>
    <w:rsid w:val="00B22FCD"/>
    <w:rsid w:val="00B233F6"/>
    <w:rsid w:val="00B2376F"/>
    <w:rsid w:val="00B23B8C"/>
    <w:rsid w:val="00B23E25"/>
    <w:rsid w:val="00B23EE2"/>
    <w:rsid w:val="00B246F0"/>
    <w:rsid w:val="00B24B3A"/>
    <w:rsid w:val="00B26246"/>
    <w:rsid w:val="00B26CC1"/>
    <w:rsid w:val="00B2761C"/>
    <w:rsid w:val="00B27884"/>
    <w:rsid w:val="00B30464"/>
    <w:rsid w:val="00B30739"/>
    <w:rsid w:val="00B30F5A"/>
    <w:rsid w:val="00B311E0"/>
    <w:rsid w:val="00B3296D"/>
    <w:rsid w:val="00B33429"/>
    <w:rsid w:val="00B33442"/>
    <w:rsid w:val="00B33BFC"/>
    <w:rsid w:val="00B358D1"/>
    <w:rsid w:val="00B35BBB"/>
    <w:rsid w:val="00B3675C"/>
    <w:rsid w:val="00B3693C"/>
    <w:rsid w:val="00B375D2"/>
    <w:rsid w:val="00B37D4A"/>
    <w:rsid w:val="00B37F39"/>
    <w:rsid w:val="00B408CE"/>
    <w:rsid w:val="00B40F5F"/>
    <w:rsid w:val="00B40F8A"/>
    <w:rsid w:val="00B40FAE"/>
    <w:rsid w:val="00B41EE1"/>
    <w:rsid w:val="00B427B0"/>
    <w:rsid w:val="00B42E5A"/>
    <w:rsid w:val="00B44340"/>
    <w:rsid w:val="00B44C38"/>
    <w:rsid w:val="00B44CBD"/>
    <w:rsid w:val="00B44D09"/>
    <w:rsid w:val="00B44F44"/>
    <w:rsid w:val="00B451D7"/>
    <w:rsid w:val="00B453D4"/>
    <w:rsid w:val="00B4575F"/>
    <w:rsid w:val="00B457C0"/>
    <w:rsid w:val="00B45AB6"/>
    <w:rsid w:val="00B4601B"/>
    <w:rsid w:val="00B46AB8"/>
    <w:rsid w:val="00B4712B"/>
    <w:rsid w:val="00B501B1"/>
    <w:rsid w:val="00B501D7"/>
    <w:rsid w:val="00B50A42"/>
    <w:rsid w:val="00B50AE6"/>
    <w:rsid w:val="00B50E17"/>
    <w:rsid w:val="00B5115C"/>
    <w:rsid w:val="00B519E8"/>
    <w:rsid w:val="00B52360"/>
    <w:rsid w:val="00B54081"/>
    <w:rsid w:val="00B54998"/>
    <w:rsid w:val="00B54F51"/>
    <w:rsid w:val="00B55909"/>
    <w:rsid w:val="00B562DD"/>
    <w:rsid w:val="00B56901"/>
    <w:rsid w:val="00B569C3"/>
    <w:rsid w:val="00B56D2F"/>
    <w:rsid w:val="00B57785"/>
    <w:rsid w:val="00B57ABA"/>
    <w:rsid w:val="00B57D6A"/>
    <w:rsid w:val="00B600B2"/>
    <w:rsid w:val="00B61085"/>
    <w:rsid w:val="00B6139B"/>
    <w:rsid w:val="00B616E1"/>
    <w:rsid w:val="00B61747"/>
    <w:rsid w:val="00B619E8"/>
    <w:rsid w:val="00B62807"/>
    <w:rsid w:val="00B62A7A"/>
    <w:rsid w:val="00B62EB6"/>
    <w:rsid w:val="00B6311E"/>
    <w:rsid w:val="00B6360D"/>
    <w:rsid w:val="00B64AB6"/>
    <w:rsid w:val="00B64F7D"/>
    <w:rsid w:val="00B65130"/>
    <w:rsid w:val="00B65302"/>
    <w:rsid w:val="00B66381"/>
    <w:rsid w:val="00B66807"/>
    <w:rsid w:val="00B66E05"/>
    <w:rsid w:val="00B66E10"/>
    <w:rsid w:val="00B66F59"/>
    <w:rsid w:val="00B67652"/>
    <w:rsid w:val="00B70359"/>
    <w:rsid w:val="00B7044A"/>
    <w:rsid w:val="00B70F7B"/>
    <w:rsid w:val="00B714F7"/>
    <w:rsid w:val="00B71A7E"/>
    <w:rsid w:val="00B71F75"/>
    <w:rsid w:val="00B72841"/>
    <w:rsid w:val="00B72CC0"/>
    <w:rsid w:val="00B732DE"/>
    <w:rsid w:val="00B734EE"/>
    <w:rsid w:val="00B7422E"/>
    <w:rsid w:val="00B74B1A"/>
    <w:rsid w:val="00B74C90"/>
    <w:rsid w:val="00B75298"/>
    <w:rsid w:val="00B7569E"/>
    <w:rsid w:val="00B757D6"/>
    <w:rsid w:val="00B759F0"/>
    <w:rsid w:val="00B75FA3"/>
    <w:rsid w:val="00B76462"/>
    <w:rsid w:val="00B766CE"/>
    <w:rsid w:val="00B768A9"/>
    <w:rsid w:val="00B76B55"/>
    <w:rsid w:val="00B77909"/>
    <w:rsid w:val="00B77925"/>
    <w:rsid w:val="00B77C03"/>
    <w:rsid w:val="00B77F64"/>
    <w:rsid w:val="00B806C0"/>
    <w:rsid w:val="00B80E01"/>
    <w:rsid w:val="00B80F9F"/>
    <w:rsid w:val="00B81299"/>
    <w:rsid w:val="00B816EF"/>
    <w:rsid w:val="00B81CE6"/>
    <w:rsid w:val="00B81E21"/>
    <w:rsid w:val="00B83478"/>
    <w:rsid w:val="00B83838"/>
    <w:rsid w:val="00B84048"/>
    <w:rsid w:val="00B848F6"/>
    <w:rsid w:val="00B84DC4"/>
    <w:rsid w:val="00B84EE0"/>
    <w:rsid w:val="00B850FC"/>
    <w:rsid w:val="00B856D1"/>
    <w:rsid w:val="00B85F8F"/>
    <w:rsid w:val="00B86E35"/>
    <w:rsid w:val="00B87210"/>
    <w:rsid w:val="00B87856"/>
    <w:rsid w:val="00B91AA9"/>
    <w:rsid w:val="00B91CC2"/>
    <w:rsid w:val="00B923CD"/>
    <w:rsid w:val="00B933B8"/>
    <w:rsid w:val="00B94A17"/>
    <w:rsid w:val="00B94B88"/>
    <w:rsid w:val="00B95948"/>
    <w:rsid w:val="00B962FC"/>
    <w:rsid w:val="00B973AE"/>
    <w:rsid w:val="00B979C5"/>
    <w:rsid w:val="00B97A04"/>
    <w:rsid w:val="00B97C53"/>
    <w:rsid w:val="00BA0295"/>
    <w:rsid w:val="00BA0F35"/>
    <w:rsid w:val="00BA0F51"/>
    <w:rsid w:val="00BA1599"/>
    <w:rsid w:val="00BA4CD1"/>
    <w:rsid w:val="00BA4FC1"/>
    <w:rsid w:val="00BA5127"/>
    <w:rsid w:val="00BA5629"/>
    <w:rsid w:val="00BA5B4D"/>
    <w:rsid w:val="00BA615B"/>
    <w:rsid w:val="00BB05DF"/>
    <w:rsid w:val="00BB0B0F"/>
    <w:rsid w:val="00BB0C5A"/>
    <w:rsid w:val="00BB1182"/>
    <w:rsid w:val="00BB156A"/>
    <w:rsid w:val="00BB1594"/>
    <w:rsid w:val="00BB21ED"/>
    <w:rsid w:val="00BB240B"/>
    <w:rsid w:val="00BB2C76"/>
    <w:rsid w:val="00BB2F9E"/>
    <w:rsid w:val="00BB3CF6"/>
    <w:rsid w:val="00BB442B"/>
    <w:rsid w:val="00BB51A4"/>
    <w:rsid w:val="00BB57EA"/>
    <w:rsid w:val="00BB580A"/>
    <w:rsid w:val="00BB5BA9"/>
    <w:rsid w:val="00BB5C85"/>
    <w:rsid w:val="00BB5E0F"/>
    <w:rsid w:val="00BB643B"/>
    <w:rsid w:val="00BB6490"/>
    <w:rsid w:val="00BB671C"/>
    <w:rsid w:val="00BB677C"/>
    <w:rsid w:val="00BB695E"/>
    <w:rsid w:val="00BB6B81"/>
    <w:rsid w:val="00BB754C"/>
    <w:rsid w:val="00BB793A"/>
    <w:rsid w:val="00BC01DB"/>
    <w:rsid w:val="00BC04D5"/>
    <w:rsid w:val="00BC07B6"/>
    <w:rsid w:val="00BC1545"/>
    <w:rsid w:val="00BC1A7D"/>
    <w:rsid w:val="00BC2142"/>
    <w:rsid w:val="00BC2744"/>
    <w:rsid w:val="00BC3846"/>
    <w:rsid w:val="00BC3DA2"/>
    <w:rsid w:val="00BC3DA5"/>
    <w:rsid w:val="00BC4426"/>
    <w:rsid w:val="00BC5828"/>
    <w:rsid w:val="00BC625B"/>
    <w:rsid w:val="00BC6F6B"/>
    <w:rsid w:val="00BC79C2"/>
    <w:rsid w:val="00BC7AD1"/>
    <w:rsid w:val="00BD07BC"/>
    <w:rsid w:val="00BD0F44"/>
    <w:rsid w:val="00BD1442"/>
    <w:rsid w:val="00BD1993"/>
    <w:rsid w:val="00BD2E7E"/>
    <w:rsid w:val="00BD3430"/>
    <w:rsid w:val="00BD4D7C"/>
    <w:rsid w:val="00BD5A83"/>
    <w:rsid w:val="00BD6677"/>
    <w:rsid w:val="00BD75A9"/>
    <w:rsid w:val="00BD7A9B"/>
    <w:rsid w:val="00BD7F68"/>
    <w:rsid w:val="00BE022D"/>
    <w:rsid w:val="00BE08C6"/>
    <w:rsid w:val="00BE0CAD"/>
    <w:rsid w:val="00BE1455"/>
    <w:rsid w:val="00BE1C5B"/>
    <w:rsid w:val="00BE1E70"/>
    <w:rsid w:val="00BE2843"/>
    <w:rsid w:val="00BE44D8"/>
    <w:rsid w:val="00BE44E7"/>
    <w:rsid w:val="00BE48D4"/>
    <w:rsid w:val="00BE4BCA"/>
    <w:rsid w:val="00BE570D"/>
    <w:rsid w:val="00BE643C"/>
    <w:rsid w:val="00BE6659"/>
    <w:rsid w:val="00BE67E9"/>
    <w:rsid w:val="00BE6952"/>
    <w:rsid w:val="00BE69ED"/>
    <w:rsid w:val="00BE740D"/>
    <w:rsid w:val="00BE7956"/>
    <w:rsid w:val="00BE7A21"/>
    <w:rsid w:val="00BF0214"/>
    <w:rsid w:val="00BF02B7"/>
    <w:rsid w:val="00BF0825"/>
    <w:rsid w:val="00BF31FD"/>
    <w:rsid w:val="00BF40A1"/>
    <w:rsid w:val="00BF49F2"/>
    <w:rsid w:val="00BF508D"/>
    <w:rsid w:val="00BF5251"/>
    <w:rsid w:val="00BF6173"/>
    <w:rsid w:val="00BF61BE"/>
    <w:rsid w:val="00BF73D6"/>
    <w:rsid w:val="00BF7941"/>
    <w:rsid w:val="00BF7A70"/>
    <w:rsid w:val="00BF7C65"/>
    <w:rsid w:val="00BF7FAC"/>
    <w:rsid w:val="00C00247"/>
    <w:rsid w:val="00C00503"/>
    <w:rsid w:val="00C00AC1"/>
    <w:rsid w:val="00C017F6"/>
    <w:rsid w:val="00C01B9B"/>
    <w:rsid w:val="00C02C70"/>
    <w:rsid w:val="00C02E9F"/>
    <w:rsid w:val="00C0330D"/>
    <w:rsid w:val="00C03320"/>
    <w:rsid w:val="00C036B3"/>
    <w:rsid w:val="00C03B41"/>
    <w:rsid w:val="00C03E3D"/>
    <w:rsid w:val="00C04937"/>
    <w:rsid w:val="00C057F1"/>
    <w:rsid w:val="00C05AC9"/>
    <w:rsid w:val="00C05EAC"/>
    <w:rsid w:val="00C06433"/>
    <w:rsid w:val="00C065D2"/>
    <w:rsid w:val="00C06663"/>
    <w:rsid w:val="00C07C43"/>
    <w:rsid w:val="00C11526"/>
    <w:rsid w:val="00C1283F"/>
    <w:rsid w:val="00C12B57"/>
    <w:rsid w:val="00C1346B"/>
    <w:rsid w:val="00C134A2"/>
    <w:rsid w:val="00C142B8"/>
    <w:rsid w:val="00C14974"/>
    <w:rsid w:val="00C14A6B"/>
    <w:rsid w:val="00C1525E"/>
    <w:rsid w:val="00C15931"/>
    <w:rsid w:val="00C16BEB"/>
    <w:rsid w:val="00C170AC"/>
    <w:rsid w:val="00C171E1"/>
    <w:rsid w:val="00C204BF"/>
    <w:rsid w:val="00C21A64"/>
    <w:rsid w:val="00C21A80"/>
    <w:rsid w:val="00C237BE"/>
    <w:rsid w:val="00C23F99"/>
    <w:rsid w:val="00C23FD2"/>
    <w:rsid w:val="00C2422F"/>
    <w:rsid w:val="00C242F1"/>
    <w:rsid w:val="00C2456B"/>
    <w:rsid w:val="00C24AF4"/>
    <w:rsid w:val="00C2575B"/>
    <w:rsid w:val="00C26AFA"/>
    <w:rsid w:val="00C27D64"/>
    <w:rsid w:val="00C300B4"/>
    <w:rsid w:val="00C30DE7"/>
    <w:rsid w:val="00C332DA"/>
    <w:rsid w:val="00C33357"/>
    <w:rsid w:val="00C34E74"/>
    <w:rsid w:val="00C352E2"/>
    <w:rsid w:val="00C354ED"/>
    <w:rsid w:val="00C3571F"/>
    <w:rsid w:val="00C35B1A"/>
    <w:rsid w:val="00C36657"/>
    <w:rsid w:val="00C36ABB"/>
    <w:rsid w:val="00C36B6D"/>
    <w:rsid w:val="00C3770C"/>
    <w:rsid w:val="00C40422"/>
    <w:rsid w:val="00C40C14"/>
    <w:rsid w:val="00C41E73"/>
    <w:rsid w:val="00C42214"/>
    <w:rsid w:val="00C422E9"/>
    <w:rsid w:val="00C4243E"/>
    <w:rsid w:val="00C4317B"/>
    <w:rsid w:val="00C4353A"/>
    <w:rsid w:val="00C435A0"/>
    <w:rsid w:val="00C437A1"/>
    <w:rsid w:val="00C43D4F"/>
    <w:rsid w:val="00C452FB"/>
    <w:rsid w:val="00C45DB8"/>
    <w:rsid w:val="00C45F4E"/>
    <w:rsid w:val="00C46195"/>
    <w:rsid w:val="00C4641A"/>
    <w:rsid w:val="00C468E2"/>
    <w:rsid w:val="00C47247"/>
    <w:rsid w:val="00C50072"/>
    <w:rsid w:val="00C508EF"/>
    <w:rsid w:val="00C50B6E"/>
    <w:rsid w:val="00C51120"/>
    <w:rsid w:val="00C51808"/>
    <w:rsid w:val="00C52078"/>
    <w:rsid w:val="00C52A9C"/>
    <w:rsid w:val="00C52D05"/>
    <w:rsid w:val="00C531B1"/>
    <w:rsid w:val="00C53C63"/>
    <w:rsid w:val="00C53F1D"/>
    <w:rsid w:val="00C55116"/>
    <w:rsid w:val="00C56758"/>
    <w:rsid w:val="00C602D9"/>
    <w:rsid w:val="00C60A1C"/>
    <w:rsid w:val="00C60B70"/>
    <w:rsid w:val="00C61C3F"/>
    <w:rsid w:val="00C61D38"/>
    <w:rsid w:val="00C61FCE"/>
    <w:rsid w:val="00C62F4A"/>
    <w:rsid w:val="00C63153"/>
    <w:rsid w:val="00C63413"/>
    <w:rsid w:val="00C63504"/>
    <w:rsid w:val="00C6471B"/>
    <w:rsid w:val="00C64967"/>
    <w:rsid w:val="00C64E80"/>
    <w:rsid w:val="00C65501"/>
    <w:rsid w:val="00C66517"/>
    <w:rsid w:val="00C66A3C"/>
    <w:rsid w:val="00C677E2"/>
    <w:rsid w:val="00C679F6"/>
    <w:rsid w:val="00C67A5B"/>
    <w:rsid w:val="00C7039C"/>
    <w:rsid w:val="00C70586"/>
    <w:rsid w:val="00C71749"/>
    <w:rsid w:val="00C729E2"/>
    <w:rsid w:val="00C72DC2"/>
    <w:rsid w:val="00C7356F"/>
    <w:rsid w:val="00C73C5F"/>
    <w:rsid w:val="00C741AE"/>
    <w:rsid w:val="00C7522F"/>
    <w:rsid w:val="00C7585D"/>
    <w:rsid w:val="00C7698D"/>
    <w:rsid w:val="00C77A06"/>
    <w:rsid w:val="00C805DB"/>
    <w:rsid w:val="00C8121B"/>
    <w:rsid w:val="00C81489"/>
    <w:rsid w:val="00C82687"/>
    <w:rsid w:val="00C839F0"/>
    <w:rsid w:val="00C84DE5"/>
    <w:rsid w:val="00C8527D"/>
    <w:rsid w:val="00C852E9"/>
    <w:rsid w:val="00C85A45"/>
    <w:rsid w:val="00C85AC4"/>
    <w:rsid w:val="00C863F2"/>
    <w:rsid w:val="00C867C1"/>
    <w:rsid w:val="00C869BA"/>
    <w:rsid w:val="00C86C73"/>
    <w:rsid w:val="00C877A5"/>
    <w:rsid w:val="00C879D7"/>
    <w:rsid w:val="00C90457"/>
    <w:rsid w:val="00C91302"/>
    <w:rsid w:val="00C91553"/>
    <w:rsid w:val="00C925CD"/>
    <w:rsid w:val="00C92851"/>
    <w:rsid w:val="00C93ECC"/>
    <w:rsid w:val="00C940B8"/>
    <w:rsid w:val="00C94136"/>
    <w:rsid w:val="00C946BE"/>
    <w:rsid w:val="00C95E6F"/>
    <w:rsid w:val="00C95E9C"/>
    <w:rsid w:val="00C9609C"/>
    <w:rsid w:val="00C965A3"/>
    <w:rsid w:val="00C96858"/>
    <w:rsid w:val="00C9689E"/>
    <w:rsid w:val="00C9726D"/>
    <w:rsid w:val="00C972D9"/>
    <w:rsid w:val="00CA0B03"/>
    <w:rsid w:val="00CA1624"/>
    <w:rsid w:val="00CA1FD7"/>
    <w:rsid w:val="00CA2BF0"/>
    <w:rsid w:val="00CA2C67"/>
    <w:rsid w:val="00CA2F6A"/>
    <w:rsid w:val="00CA34EE"/>
    <w:rsid w:val="00CA3BC6"/>
    <w:rsid w:val="00CA3D6C"/>
    <w:rsid w:val="00CA40A7"/>
    <w:rsid w:val="00CA4280"/>
    <w:rsid w:val="00CA4BD7"/>
    <w:rsid w:val="00CA4C10"/>
    <w:rsid w:val="00CA5BA0"/>
    <w:rsid w:val="00CA6F74"/>
    <w:rsid w:val="00CA7022"/>
    <w:rsid w:val="00CA73B5"/>
    <w:rsid w:val="00CB00A7"/>
    <w:rsid w:val="00CB0B4D"/>
    <w:rsid w:val="00CB0B8F"/>
    <w:rsid w:val="00CB1029"/>
    <w:rsid w:val="00CB1840"/>
    <w:rsid w:val="00CB2300"/>
    <w:rsid w:val="00CB2604"/>
    <w:rsid w:val="00CB39FE"/>
    <w:rsid w:val="00CB4844"/>
    <w:rsid w:val="00CB5297"/>
    <w:rsid w:val="00CB5714"/>
    <w:rsid w:val="00CB632E"/>
    <w:rsid w:val="00CB635C"/>
    <w:rsid w:val="00CB670E"/>
    <w:rsid w:val="00CB67ED"/>
    <w:rsid w:val="00CB6DD9"/>
    <w:rsid w:val="00CB7AF3"/>
    <w:rsid w:val="00CC097B"/>
    <w:rsid w:val="00CC0E52"/>
    <w:rsid w:val="00CC1257"/>
    <w:rsid w:val="00CC16E0"/>
    <w:rsid w:val="00CC245D"/>
    <w:rsid w:val="00CC2639"/>
    <w:rsid w:val="00CC2BA1"/>
    <w:rsid w:val="00CC336F"/>
    <w:rsid w:val="00CC3627"/>
    <w:rsid w:val="00CC4ACB"/>
    <w:rsid w:val="00CC4F20"/>
    <w:rsid w:val="00CC55A7"/>
    <w:rsid w:val="00CC58E1"/>
    <w:rsid w:val="00CC5FA2"/>
    <w:rsid w:val="00CC6A86"/>
    <w:rsid w:val="00CC6C27"/>
    <w:rsid w:val="00CC6D54"/>
    <w:rsid w:val="00CC703D"/>
    <w:rsid w:val="00CC781C"/>
    <w:rsid w:val="00CC7B8F"/>
    <w:rsid w:val="00CC7FCF"/>
    <w:rsid w:val="00CD07E0"/>
    <w:rsid w:val="00CD0C59"/>
    <w:rsid w:val="00CD0E36"/>
    <w:rsid w:val="00CD18FB"/>
    <w:rsid w:val="00CD1CBA"/>
    <w:rsid w:val="00CD2645"/>
    <w:rsid w:val="00CD32A0"/>
    <w:rsid w:val="00CD5941"/>
    <w:rsid w:val="00CD6000"/>
    <w:rsid w:val="00CD6A88"/>
    <w:rsid w:val="00CD704D"/>
    <w:rsid w:val="00CD77E4"/>
    <w:rsid w:val="00CD79ED"/>
    <w:rsid w:val="00CD7F6A"/>
    <w:rsid w:val="00CE01B1"/>
    <w:rsid w:val="00CE10A6"/>
    <w:rsid w:val="00CE24B4"/>
    <w:rsid w:val="00CE2A84"/>
    <w:rsid w:val="00CE2BDF"/>
    <w:rsid w:val="00CE2EE8"/>
    <w:rsid w:val="00CE3266"/>
    <w:rsid w:val="00CE345D"/>
    <w:rsid w:val="00CE3FB6"/>
    <w:rsid w:val="00CE4371"/>
    <w:rsid w:val="00CE4D20"/>
    <w:rsid w:val="00CE4DDA"/>
    <w:rsid w:val="00CE52DA"/>
    <w:rsid w:val="00CE5738"/>
    <w:rsid w:val="00CE5CB7"/>
    <w:rsid w:val="00CE5EB0"/>
    <w:rsid w:val="00CE608B"/>
    <w:rsid w:val="00CE6143"/>
    <w:rsid w:val="00CE61BD"/>
    <w:rsid w:val="00CE6236"/>
    <w:rsid w:val="00CE79BF"/>
    <w:rsid w:val="00CE7C94"/>
    <w:rsid w:val="00CF07B5"/>
    <w:rsid w:val="00CF12A4"/>
    <w:rsid w:val="00CF1729"/>
    <w:rsid w:val="00CF1E8C"/>
    <w:rsid w:val="00CF23E6"/>
    <w:rsid w:val="00CF3466"/>
    <w:rsid w:val="00CF35C2"/>
    <w:rsid w:val="00CF370B"/>
    <w:rsid w:val="00CF3E4F"/>
    <w:rsid w:val="00CF40FD"/>
    <w:rsid w:val="00CF450F"/>
    <w:rsid w:val="00CF46B1"/>
    <w:rsid w:val="00CF5148"/>
    <w:rsid w:val="00CF516B"/>
    <w:rsid w:val="00CF567E"/>
    <w:rsid w:val="00CF5E85"/>
    <w:rsid w:val="00CF67F8"/>
    <w:rsid w:val="00CF6843"/>
    <w:rsid w:val="00CF6A03"/>
    <w:rsid w:val="00CF6DD7"/>
    <w:rsid w:val="00CF7219"/>
    <w:rsid w:val="00D00247"/>
    <w:rsid w:val="00D009DD"/>
    <w:rsid w:val="00D016CE"/>
    <w:rsid w:val="00D0226A"/>
    <w:rsid w:val="00D02540"/>
    <w:rsid w:val="00D02607"/>
    <w:rsid w:val="00D02939"/>
    <w:rsid w:val="00D02C66"/>
    <w:rsid w:val="00D02D33"/>
    <w:rsid w:val="00D02DB9"/>
    <w:rsid w:val="00D02FFE"/>
    <w:rsid w:val="00D03E31"/>
    <w:rsid w:val="00D03E7B"/>
    <w:rsid w:val="00D040E3"/>
    <w:rsid w:val="00D04FB4"/>
    <w:rsid w:val="00D051B6"/>
    <w:rsid w:val="00D06089"/>
    <w:rsid w:val="00D1067A"/>
    <w:rsid w:val="00D106FD"/>
    <w:rsid w:val="00D10778"/>
    <w:rsid w:val="00D10D45"/>
    <w:rsid w:val="00D121FE"/>
    <w:rsid w:val="00D1237A"/>
    <w:rsid w:val="00D12624"/>
    <w:rsid w:val="00D13941"/>
    <w:rsid w:val="00D13E2E"/>
    <w:rsid w:val="00D14058"/>
    <w:rsid w:val="00D1438B"/>
    <w:rsid w:val="00D143B0"/>
    <w:rsid w:val="00D14438"/>
    <w:rsid w:val="00D1468B"/>
    <w:rsid w:val="00D14CBE"/>
    <w:rsid w:val="00D14E60"/>
    <w:rsid w:val="00D157C0"/>
    <w:rsid w:val="00D1658A"/>
    <w:rsid w:val="00D17DFF"/>
    <w:rsid w:val="00D203D1"/>
    <w:rsid w:val="00D208D4"/>
    <w:rsid w:val="00D214E7"/>
    <w:rsid w:val="00D2151F"/>
    <w:rsid w:val="00D21AF9"/>
    <w:rsid w:val="00D228BA"/>
    <w:rsid w:val="00D22E7F"/>
    <w:rsid w:val="00D2358F"/>
    <w:rsid w:val="00D235F8"/>
    <w:rsid w:val="00D23DEE"/>
    <w:rsid w:val="00D2477D"/>
    <w:rsid w:val="00D252DB"/>
    <w:rsid w:val="00D26566"/>
    <w:rsid w:val="00D26822"/>
    <w:rsid w:val="00D272DE"/>
    <w:rsid w:val="00D30F00"/>
    <w:rsid w:val="00D315AA"/>
    <w:rsid w:val="00D317AD"/>
    <w:rsid w:val="00D31861"/>
    <w:rsid w:val="00D324AD"/>
    <w:rsid w:val="00D32A79"/>
    <w:rsid w:val="00D32BD9"/>
    <w:rsid w:val="00D34F3E"/>
    <w:rsid w:val="00D35328"/>
    <w:rsid w:val="00D357ED"/>
    <w:rsid w:val="00D35930"/>
    <w:rsid w:val="00D35E8E"/>
    <w:rsid w:val="00D370F7"/>
    <w:rsid w:val="00D37346"/>
    <w:rsid w:val="00D40E09"/>
    <w:rsid w:val="00D412E5"/>
    <w:rsid w:val="00D41905"/>
    <w:rsid w:val="00D41F0F"/>
    <w:rsid w:val="00D42937"/>
    <w:rsid w:val="00D42E1F"/>
    <w:rsid w:val="00D435F1"/>
    <w:rsid w:val="00D43BF6"/>
    <w:rsid w:val="00D4455F"/>
    <w:rsid w:val="00D44A08"/>
    <w:rsid w:val="00D4641E"/>
    <w:rsid w:val="00D4647E"/>
    <w:rsid w:val="00D470D5"/>
    <w:rsid w:val="00D4741C"/>
    <w:rsid w:val="00D47905"/>
    <w:rsid w:val="00D51B5E"/>
    <w:rsid w:val="00D51BE3"/>
    <w:rsid w:val="00D51D16"/>
    <w:rsid w:val="00D5271F"/>
    <w:rsid w:val="00D52EF3"/>
    <w:rsid w:val="00D53426"/>
    <w:rsid w:val="00D534F7"/>
    <w:rsid w:val="00D53765"/>
    <w:rsid w:val="00D53D55"/>
    <w:rsid w:val="00D5511A"/>
    <w:rsid w:val="00D55A79"/>
    <w:rsid w:val="00D55A7B"/>
    <w:rsid w:val="00D55A8F"/>
    <w:rsid w:val="00D55BF4"/>
    <w:rsid w:val="00D56561"/>
    <w:rsid w:val="00D56B7A"/>
    <w:rsid w:val="00D57969"/>
    <w:rsid w:val="00D57A66"/>
    <w:rsid w:val="00D60305"/>
    <w:rsid w:val="00D6063C"/>
    <w:rsid w:val="00D606D8"/>
    <w:rsid w:val="00D613EB"/>
    <w:rsid w:val="00D6214D"/>
    <w:rsid w:val="00D6364E"/>
    <w:rsid w:val="00D640D4"/>
    <w:rsid w:val="00D6443C"/>
    <w:rsid w:val="00D670CC"/>
    <w:rsid w:val="00D673D0"/>
    <w:rsid w:val="00D67DAF"/>
    <w:rsid w:val="00D7012F"/>
    <w:rsid w:val="00D70181"/>
    <w:rsid w:val="00D70D6C"/>
    <w:rsid w:val="00D70DFB"/>
    <w:rsid w:val="00D7281D"/>
    <w:rsid w:val="00D7289D"/>
    <w:rsid w:val="00D733CD"/>
    <w:rsid w:val="00D75C5A"/>
    <w:rsid w:val="00D76572"/>
    <w:rsid w:val="00D76AF9"/>
    <w:rsid w:val="00D76BCE"/>
    <w:rsid w:val="00D76D99"/>
    <w:rsid w:val="00D76FB3"/>
    <w:rsid w:val="00D77DC1"/>
    <w:rsid w:val="00D8058E"/>
    <w:rsid w:val="00D80597"/>
    <w:rsid w:val="00D8105F"/>
    <w:rsid w:val="00D8147E"/>
    <w:rsid w:val="00D819D5"/>
    <w:rsid w:val="00D81A46"/>
    <w:rsid w:val="00D81B1A"/>
    <w:rsid w:val="00D82241"/>
    <w:rsid w:val="00D827C3"/>
    <w:rsid w:val="00D82941"/>
    <w:rsid w:val="00D8296B"/>
    <w:rsid w:val="00D8363F"/>
    <w:rsid w:val="00D83682"/>
    <w:rsid w:val="00D8388F"/>
    <w:rsid w:val="00D8401D"/>
    <w:rsid w:val="00D8474C"/>
    <w:rsid w:val="00D84F19"/>
    <w:rsid w:val="00D85381"/>
    <w:rsid w:val="00D85A74"/>
    <w:rsid w:val="00D85CF6"/>
    <w:rsid w:val="00D860E9"/>
    <w:rsid w:val="00D86526"/>
    <w:rsid w:val="00D86BE2"/>
    <w:rsid w:val="00D86E75"/>
    <w:rsid w:val="00D86F08"/>
    <w:rsid w:val="00D86F6B"/>
    <w:rsid w:val="00D875F4"/>
    <w:rsid w:val="00D90352"/>
    <w:rsid w:val="00D90445"/>
    <w:rsid w:val="00D90D1A"/>
    <w:rsid w:val="00D91921"/>
    <w:rsid w:val="00D91978"/>
    <w:rsid w:val="00D91FEB"/>
    <w:rsid w:val="00D928FF"/>
    <w:rsid w:val="00D92A53"/>
    <w:rsid w:val="00D92AD9"/>
    <w:rsid w:val="00D938DA"/>
    <w:rsid w:val="00D9417A"/>
    <w:rsid w:val="00D941EF"/>
    <w:rsid w:val="00D94367"/>
    <w:rsid w:val="00D94D5A"/>
    <w:rsid w:val="00D95AD3"/>
    <w:rsid w:val="00D95DA2"/>
    <w:rsid w:val="00D95E5F"/>
    <w:rsid w:val="00D95FB5"/>
    <w:rsid w:val="00D96B83"/>
    <w:rsid w:val="00D96C20"/>
    <w:rsid w:val="00D96D65"/>
    <w:rsid w:val="00DA00C5"/>
    <w:rsid w:val="00DA0FA9"/>
    <w:rsid w:val="00DA1C61"/>
    <w:rsid w:val="00DA21D5"/>
    <w:rsid w:val="00DA278E"/>
    <w:rsid w:val="00DA2BE0"/>
    <w:rsid w:val="00DA2CD7"/>
    <w:rsid w:val="00DA31A5"/>
    <w:rsid w:val="00DA3D98"/>
    <w:rsid w:val="00DA4126"/>
    <w:rsid w:val="00DA52B0"/>
    <w:rsid w:val="00DA5C21"/>
    <w:rsid w:val="00DA612D"/>
    <w:rsid w:val="00DA6264"/>
    <w:rsid w:val="00DA698C"/>
    <w:rsid w:val="00DA77A4"/>
    <w:rsid w:val="00DA7C24"/>
    <w:rsid w:val="00DB03AA"/>
    <w:rsid w:val="00DB0405"/>
    <w:rsid w:val="00DB05D5"/>
    <w:rsid w:val="00DB0628"/>
    <w:rsid w:val="00DB0659"/>
    <w:rsid w:val="00DB0992"/>
    <w:rsid w:val="00DB1096"/>
    <w:rsid w:val="00DB16EC"/>
    <w:rsid w:val="00DB179D"/>
    <w:rsid w:val="00DB1F98"/>
    <w:rsid w:val="00DB2344"/>
    <w:rsid w:val="00DB264E"/>
    <w:rsid w:val="00DB28B2"/>
    <w:rsid w:val="00DB31A2"/>
    <w:rsid w:val="00DB3640"/>
    <w:rsid w:val="00DB4EE2"/>
    <w:rsid w:val="00DB5B3A"/>
    <w:rsid w:val="00DB63CA"/>
    <w:rsid w:val="00DB653B"/>
    <w:rsid w:val="00DB69E2"/>
    <w:rsid w:val="00DB6EAA"/>
    <w:rsid w:val="00DB7039"/>
    <w:rsid w:val="00DB7448"/>
    <w:rsid w:val="00DB7B3B"/>
    <w:rsid w:val="00DC0507"/>
    <w:rsid w:val="00DC0B75"/>
    <w:rsid w:val="00DC0F00"/>
    <w:rsid w:val="00DC1654"/>
    <w:rsid w:val="00DC24AA"/>
    <w:rsid w:val="00DC25C9"/>
    <w:rsid w:val="00DC3149"/>
    <w:rsid w:val="00DC425A"/>
    <w:rsid w:val="00DC4353"/>
    <w:rsid w:val="00DC4648"/>
    <w:rsid w:val="00DC4B64"/>
    <w:rsid w:val="00DC4C85"/>
    <w:rsid w:val="00DC5244"/>
    <w:rsid w:val="00DC5260"/>
    <w:rsid w:val="00DC53D0"/>
    <w:rsid w:val="00DC544D"/>
    <w:rsid w:val="00DC5FE4"/>
    <w:rsid w:val="00DC644F"/>
    <w:rsid w:val="00DC6742"/>
    <w:rsid w:val="00DC6CB6"/>
    <w:rsid w:val="00DC6D45"/>
    <w:rsid w:val="00DC7163"/>
    <w:rsid w:val="00DC7A4C"/>
    <w:rsid w:val="00DC7F97"/>
    <w:rsid w:val="00DD018B"/>
    <w:rsid w:val="00DD02A7"/>
    <w:rsid w:val="00DD0356"/>
    <w:rsid w:val="00DD096E"/>
    <w:rsid w:val="00DD10E8"/>
    <w:rsid w:val="00DD1726"/>
    <w:rsid w:val="00DD1E6B"/>
    <w:rsid w:val="00DD2A2C"/>
    <w:rsid w:val="00DD3108"/>
    <w:rsid w:val="00DD34F4"/>
    <w:rsid w:val="00DD4055"/>
    <w:rsid w:val="00DD41AE"/>
    <w:rsid w:val="00DD43BC"/>
    <w:rsid w:val="00DD492C"/>
    <w:rsid w:val="00DD4B48"/>
    <w:rsid w:val="00DD4CA9"/>
    <w:rsid w:val="00DD5D6F"/>
    <w:rsid w:val="00DD5F28"/>
    <w:rsid w:val="00DD68A4"/>
    <w:rsid w:val="00DD6B1A"/>
    <w:rsid w:val="00DD7157"/>
    <w:rsid w:val="00DD75D4"/>
    <w:rsid w:val="00DD77F1"/>
    <w:rsid w:val="00DE1C32"/>
    <w:rsid w:val="00DE1ED6"/>
    <w:rsid w:val="00DE1F1B"/>
    <w:rsid w:val="00DE24AB"/>
    <w:rsid w:val="00DE362C"/>
    <w:rsid w:val="00DE3983"/>
    <w:rsid w:val="00DE466A"/>
    <w:rsid w:val="00DE779C"/>
    <w:rsid w:val="00DF0121"/>
    <w:rsid w:val="00DF3065"/>
    <w:rsid w:val="00DF42A1"/>
    <w:rsid w:val="00DF4A2F"/>
    <w:rsid w:val="00DF5049"/>
    <w:rsid w:val="00DF54F9"/>
    <w:rsid w:val="00DF5A95"/>
    <w:rsid w:val="00DF5F09"/>
    <w:rsid w:val="00DF6A34"/>
    <w:rsid w:val="00DF6EC1"/>
    <w:rsid w:val="00DF7698"/>
    <w:rsid w:val="00DF7BAB"/>
    <w:rsid w:val="00E0036E"/>
    <w:rsid w:val="00E00D6C"/>
    <w:rsid w:val="00E01D4B"/>
    <w:rsid w:val="00E029EF"/>
    <w:rsid w:val="00E02A91"/>
    <w:rsid w:val="00E02D8B"/>
    <w:rsid w:val="00E03037"/>
    <w:rsid w:val="00E03E99"/>
    <w:rsid w:val="00E0406C"/>
    <w:rsid w:val="00E0483A"/>
    <w:rsid w:val="00E0496C"/>
    <w:rsid w:val="00E04B40"/>
    <w:rsid w:val="00E056E2"/>
    <w:rsid w:val="00E057EE"/>
    <w:rsid w:val="00E06B58"/>
    <w:rsid w:val="00E06BCC"/>
    <w:rsid w:val="00E06DB7"/>
    <w:rsid w:val="00E07F22"/>
    <w:rsid w:val="00E104FB"/>
    <w:rsid w:val="00E10AE7"/>
    <w:rsid w:val="00E11551"/>
    <w:rsid w:val="00E115F5"/>
    <w:rsid w:val="00E1189B"/>
    <w:rsid w:val="00E11BC1"/>
    <w:rsid w:val="00E11C9B"/>
    <w:rsid w:val="00E12939"/>
    <w:rsid w:val="00E12C71"/>
    <w:rsid w:val="00E13960"/>
    <w:rsid w:val="00E13D59"/>
    <w:rsid w:val="00E14882"/>
    <w:rsid w:val="00E150DD"/>
    <w:rsid w:val="00E15325"/>
    <w:rsid w:val="00E1557C"/>
    <w:rsid w:val="00E176E3"/>
    <w:rsid w:val="00E17C8A"/>
    <w:rsid w:val="00E17FF8"/>
    <w:rsid w:val="00E2007C"/>
    <w:rsid w:val="00E20115"/>
    <w:rsid w:val="00E20BC4"/>
    <w:rsid w:val="00E217EC"/>
    <w:rsid w:val="00E21A1D"/>
    <w:rsid w:val="00E21D53"/>
    <w:rsid w:val="00E22322"/>
    <w:rsid w:val="00E223C6"/>
    <w:rsid w:val="00E226B8"/>
    <w:rsid w:val="00E22A0B"/>
    <w:rsid w:val="00E235D8"/>
    <w:rsid w:val="00E24294"/>
    <w:rsid w:val="00E24D7A"/>
    <w:rsid w:val="00E254C0"/>
    <w:rsid w:val="00E25AF9"/>
    <w:rsid w:val="00E2698A"/>
    <w:rsid w:val="00E26F77"/>
    <w:rsid w:val="00E30791"/>
    <w:rsid w:val="00E3113F"/>
    <w:rsid w:val="00E3117C"/>
    <w:rsid w:val="00E31D9C"/>
    <w:rsid w:val="00E3451F"/>
    <w:rsid w:val="00E35826"/>
    <w:rsid w:val="00E358E9"/>
    <w:rsid w:val="00E35C49"/>
    <w:rsid w:val="00E35CB2"/>
    <w:rsid w:val="00E373D3"/>
    <w:rsid w:val="00E375A0"/>
    <w:rsid w:val="00E4016A"/>
    <w:rsid w:val="00E402F5"/>
    <w:rsid w:val="00E40617"/>
    <w:rsid w:val="00E40F20"/>
    <w:rsid w:val="00E417A6"/>
    <w:rsid w:val="00E420F4"/>
    <w:rsid w:val="00E42B59"/>
    <w:rsid w:val="00E439CF"/>
    <w:rsid w:val="00E43D58"/>
    <w:rsid w:val="00E43E5B"/>
    <w:rsid w:val="00E43EFE"/>
    <w:rsid w:val="00E44254"/>
    <w:rsid w:val="00E44CC8"/>
    <w:rsid w:val="00E453A8"/>
    <w:rsid w:val="00E46091"/>
    <w:rsid w:val="00E47626"/>
    <w:rsid w:val="00E5012B"/>
    <w:rsid w:val="00E50B63"/>
    <w:rsid w:val="00E512E3"/>
    <w:rsid w:val="00E51590"/>
    <w:rsid w:val="00E51C74"/>
    <w:rsid w:val="00E51DE8"/>
    <w:rsid w:val="00E520A5"/>
    <w:rsid w:val="00E522A4"/>
    <w:rsid w:val="00E53ADC"/>
    <w:rsid w:val="00E5529A"/>
    <w:rsid w:val="00E55DC1"/>
    <w:rsid w:val="00E565AC"/>
    <w:rsid w:val="00E56E75"/>
    <w:rsid w:val="00E57EA7"/>
    <w:rsid w:val="00E6036B"/>
    <w:rsid w:val="00E60AD9"/>
    <w:rsid w:val="00E60B14"/>
    <w:rsid w:val="00E60F10"/>
    <w:rsid w:val="00E61DA8"/>
    <w:rsid w:val="00E622DC"/>
    <w:rsid w:val="00E629C4"/>
    <w:rsid w:val="00E62CAE"/>
    <w:rsid w:val="00E639EF"/>
    <w:rsid w:val="00E63C2B"/>
    <w:rsid w:val="00E63CBE"/>
    <w:rsid w:val="00E63D0E"/>
    <w:rsid w:val="00E64FC8"/>
    <w:rsid w:val="00E6544F"/>
    <w:rsid w:val="00E660EC"/>
    <w:rsid w:val="00E661B8"/>
    <w:rsid w:val="00E66740"/>
    <w:rsid w:val="00E6682E"/>
    <w:rsid w:val="00E669C9"/>
    <w:rsid w:val="00E66E44"/>
    <w:rsid w:val="00E67693"/>
    <w:rsid w:val="00E67AA6"/>
    <w:rsid w:val="00E67C52"/>
    <w:rsid w:val="00E67E00"/>
    <w:rsid w:val="00E706CC"/>
    <w:rsid w:val="00E7081E"/>
    <w:rsid w:val="00E70ADB"/>
    <w:rsid w:val="00E710DE"/>
    <w:rsid w:val="00E7305A"/>
    <w:rsid w:val="00E73145"/>
    <w:rsid w:val="00E73A88"/>
    <w:rsid w:val="00E73D05"/>
    <w:rsid w:val="00E74134"/>
    <w:rsid w:val="00E7474C"/>
    <w:rsid w:val="00E74F65"/>
    <w:rsid w:val="00E74FB3"/>
    <w:rsid w:val="00E75865"/>
    <w:rsid w:val="00E75D81"/>
    <w:rsid w:val="00E76A79"/>
    <w:rsid w:val="00E808A6"/>
    <w:rsid w:val="00E80BDA"/>
    <w:rsid w:val="00E80D6E"/>
    <w:rsid w:val="00E80D82"/>
    <w:rsid w:val="00E80EB1"/>
    <w:rsid w:val="00E815A2"/>
    <w:rsid w:val="00E81D12"/>
    <w:rsid w:val="00E81DB6"/>
    <w:rsid w:val="00E82D88"/>
    <w:rsid w:val="00E834E9"/>
    <w:rsid w:val="00E8675F"/>
    <w:rsid w:val="00E87514"/>
    <w:rsid w:val="00E877C8"/>
    <w:rsid w:val="00E87A93"/>
    <w:rsid w:val="00E90487"/>
    <w:rsid w:val="00E9161B"/>
    <w:rsid w:val="00E91FF3"/>
    <w:rsid w:val="00E922B3"/>
    <w:rsid w:val="00E92702"/>
    <w:rsid w:val="00E9297B"/>
    <w:rsid w:val="00E92B2F"/>
    <w:rsid w:val="00E92C73"/>
    <w:rsid w:val="00E934C5"/>
    <w:rsid w:val="00E93C76"/>
    <w:rsid w:val="00E9449D"/>
    <w:rsid w:val="00E94993"/>
    <w:rsid w:val="00E9538B"/>
    <w:rsid w:val="00E96B09"/>
    <w:rsid w:val="00E9752A"/>
    <w:rsid w:val="00E9756F"/>
    <w:rsid w:val="00E976ED"/>
    <w:rsid w:val="00E97909"/>
    <w:rsid w:val="00E979A8"/>
    <w:rsid w:val="00EA034E"/>
    <w:rsid w:val="00EA03D8"/>
    <w:rsid w:val="00EA196D"/>
    <w:rsid w:val="00EA1B23"/>
    <w:rsid w:val="00EA1E6C"/>
    <w:rsid w:val="00EA2AA8"/>
    <w:rsid w:val="00EA2B06"/>
    <w:rsid w:val="00EA35E3"/>
    <w:rsid w:val="00EA3C30"/>
    <w:rsid w:val="00EA4238"/>
    <w:rsid w:val="00EA4E41"/>
    <w:rsid w:val="00EA4EA4"/>
    <w:rsid w:val="00EA50C0"/>
    <w:rsid w:val="00EA5281"/>
    <w:rsid w:val="00EA5879"/>
    <w:rsid w:val="00EA5AE8"/>
    <w:rsid w:val="00EA7DB1"/>
    <w:rsid w:val="00EB0CFA"/>
    <w:rsid w:val="00EB0D86"/>
    <w:rsid w:val="00EB1770"/>
    <w:rsid w:val="00EB1E1E"/>
    <w:rsid w:val="00EB3C4F"/>
    <w:rsid w:val="00EB48E9"/>
    <w:rsid w:val="00EB4D89"/>
    <w:rsid w:val="00EB5544"/>
    <w:rsid w:val="00EB56CD"/>
    <w:rsid w:val="00EB5A3C"/>
    <w:rsid w:val="00EB5C86"/>
    <w:rsid w:val="00EB5D20"/>
    <w:rsid w:val="00EB64B4"/>
    <w:rsid w:val="00EB6ACE"/>
    <w:rsid w:val="00EB6C4A"/>
    <w:rsid w:val="00EB6E55"/>
    <w:rsid w:val="00EB6EBC"/>
    <w:rsid w:val="00EB77EC"/>
    <w:rsid w:val="00EB785B"/>
    <w:rsid w:val="00EC02A0"/>
    <w:rsid w:val="00EC0345"/>
    <w:rsid w:val="00EC0774"/>
    <w:rsid w:val="00EC07CC"/>
    <w:rsid w:val="00EC0DB9"/>
    <w:rsid w:val="00EC0FAD"/>
    <w:rsid w:val="00EC1736"/>
    <w:rsid w:val="00EC17CF"/>
    <w:rsid w:val="00EC280C"/>
    <w:rsid w:val="00EC366C"/>
    <w:rsid w:val="00EC4827"/>
    <w:rsid w:val="00EC4896"/>
    <w:rsid w:val="00EC5291"/>
    <w:rsid w:val="00EC553D"/>
    <w:rsid w:val="00EC5B97"/>
    <w:rsid w:val="00EC6DA5"/>
    <w:rsid w:val="00EC743B"/>
    <w:rsid w:val="00EC7C45"/>
    <w:rsid w:val="00EC7DC1"/>
    <w:rsid w:val="00ED0910"/>
    <w:rsid w:val="00ED0A2A"/>
    <w:rsid w:val="00ED0C34"/>
    <w:rsid w:val="00ED0C41"/>
    <w:rsid w:val="00ED11B4"/>
    <w:rsid w:val="00ED12DA"/>
    <w:rsid w:val="00ED1FBB"/>
    <w:rsid w:val="00ED27FD"/>
    <w:rsid w:val="00ED3297"/>
    <w:rsid w:val="00ED389F"/>
    <w:rsid w:val="00ED4230"/>
    <w:rsid w:val="00ED46E1"/>
    <w:rsid w:val="00ED57C8"/>
    <w:rsid w:val="00ED663D"/>
    <w:rsid w:val="00ED666F"/>
    <w:rsid w:val="00ED6A4C"/>
    <w:rsid w:val="00ED7B99"/>
    <w:rsid w:val="00EE0344"/>
    <w:rsid w:val="00EE10A3"/>
    <w:rsid w:val="00EE169B"/>
    <w:rsid w:val="00EE26B3"/>
    <w:rsid w:val="00EE27A1"/>
    <w:rsid w:val="00EE2816"/>
    <w:rsid w:val="00EE46AE"/>
    <w:rsid w:val="00EE4DC7"/>
    <w:rsid w:val="00EE6519"/>
    <w:rsid w:val="00EE670F"/>
    <w:rsid w:val="00EE70DA"/>
    <w:rsid w:val="00EE7328"/>
    <w:rsid w:val="00EE7510"/>
    <w:rsid w:val="00EE7EB3"/>
    <w:rsid w:val="00EF1A80"/>
    <w:rsid w:val="00EF2030"/>
    <w:rsid w:val="00EF44A8"/>
    <w:rsid w:val="00EF4E95"/>
    <w:rsid w:val="00EF5271"/>
    <w:rsid w:val="00EF52BC"/>
    <w:rsid w:val="00EF5696"/>
    <w:rsid w:val="00EF60D1"/>
    <w:rsid w:val="00EF6E54"/>
    <w:rsid w:val="00F019C7"/>
    <w:rsid w:val="00F01FFE"/>
    <w:rsid w:val="00F02759"/>
    <w:rsid w:val="00F034D9"/>
    <w:rsid w:val="00F041CF"/>
    <w:rsid w:val="00F0425B"/>
    <w:rsid w:val="00F05263"/>
    <w:rsid w:val="00F055CD"/>
    <w:rsid w:val="00F05CEF"/>
    <w:rsid w:val="00F05EE4"/>
    <w:rsid w:val="00F06117"/>
    <w:rsid w:val="00F0611E"/>
    <w:rsid w:val="00F0626C"/>
    <w:rsid w:val="00F06690"/>
    <w:rsid w:val="00F066A4"/>
    <w:rsid w:val="00F076A7"/>
    <w:rsid w:val="00F07B5D"/>
    <w:rsid w:val="00F07E0C"/>
    <w:rsid w:val="00F07E47"/>
    <w:rsid w:val="00F10024"/>
    <w:rsid w:val="00F10308"/>
    <w:rsid w:val="00F11629"/>
    <w:rsid w:val="00F11F3A"/>
    <w:rsid w:val="00F121F0"/>
    <w:rsid w:val="00F12D54"/>
    <w:rsid w:val="00F136CF"/>
    <w:rsid w:val="00F13955"/>
    <w:rsid w:val="00F14409"/>
    <w:rsid w:val="00F14D9F"/>
    <w:rsid w:val="00F151DF"/>
    <w:rsid w:val="00F163AF"/>
    <w:rsid w:val="00F16AD9"/>
    <w:rsid w:val="00F17A67"/>
    <w:rsid w:val="00F22BD9"/>
    <w:rsid w:val="00F24580"/>
    <w:rsid w:val="00F252C2"/>
    <w:rsid w:val="00F2662D"/>
    <w:rsid w:val="00F26B84"/>
    <w:rsid w:val="00F30098"/>
    <w:rsid w:val="00F305A9"/>
    <w:rsid w:val="00F30F5A"/>
    <w:rsid w:val="00F31545"/>
    <w:rsid w:val="00F31957"/>
    <w:rsid w:val="00F32286"/>
    <w:rsid w:val="00F32ECD"/>
    <w:rsid w:val="00F3347A"/>
    <w:rsid w:val="00F3379D"/>
    <w:rsid w:val="00F34342"/>
    <w:rsid w:val="00F343F2"/>
    <w:rsid w:val="00F35772"/>
    <w:rsid w:val="00F35C3F"/>
    <w:rsid w:val="00F35F7B"/>
    <w:rsid w:val="00F36D0A"/>
    <w:rsid w:val="00F376E1"/>
    <w:rsid w:val="00F40C10"/>
    <w:rsid w:val="00F40D84"/>
    <w:rsid w:val="00F40EA2"/>
    <w:rsid w:val="00F41152"/>
    <w:rsid w:val="00F419F8"/>
    <w:rsid w:val="00F41D9D"/>
    <w:rsid w:val="00F42D11"/>
    <w:rsid w:val="00F42D69"/>
    <w:rsid w:val="00F42E6F"/>
    <w:rsid w:val="00F4326A"/>
    <w:rsid w:val="00F436D6"/>
    <w:rsid w:val="00F43787"/>
    <w:rsid w:val="00F44714"/>
    <w:rsid w:val="00F45E17"/>
    <w:rsid w:val="00F46B07"/>
    <w:rsid w:val="00F46D5D"/>
    <w:rsid w:val="00F473E1"/>
    <w:rsid w:val="00F47788"/>
    <w:rsid w:val="00F47939"/>
    <w:rsid w:val="00F47DF7"/>
    <w:rsid w:val="00F5047A"/>
    <w:rsid w:val="00F50777"/>
    <w:rsid w:val="00F50F1B"/>
    <w:rsid w:val="00F50F74"/>
    <w:rsid w:val="00F511F8"/>
    <w:rsid w:val="00F521A2"/>
    <w:rsid w:val="00F528C9"/>
    <w:rsid w:val="00F52AFD"/>
    <w:rsid w:val="00F52CFA"/>
    <w:rsid w:val="00F52F7E"/>
    <w:rsid w:val="00F558B8"/>
    <w:rsid w:val="00F559C9"/>
    <w:rsid w:val="00F55AD2"/>
    <w:rsid w:val="00F55D5D"/>
    <w:rsid w:val="00F55FC5"/>
    <w:rsid w:val="00F5654C"/>
    <w:rsid w:val="00F57B45"/>
    <w:rsid w:val="00F60466"/>
    <w:rsid w:val="00F61B9B"/>
    <w:rsid w:val="00F61E6C"/>
    <w:rsid w:val="00F61EB7"/>
    <w:rsid w:val="00F622B3"/>
    <w:rsid w:val="00F62387"/>
    <w:rsid w:val="00F627C0"/>
    <w:rsid w:val="00F64C33"/>
    <w:rsid w:val="00F650B6"/>
    <w:rsid w:val="00F657AA"/>
    <w:rsid w:val="00F6621C"/>
    <w:rsid w:val="00F6653C"/>
    <w:rsid w:val="00F66BA5"/>
    <w:rsid w:val="00F66FA4"/>
    <w:rsid w:val="00F67944"/>
    <w:rsid w:val="00F67DDE"/>
    <w:rsid w:val="00F708CB"/>
    <w:rsid w:val="00F71068"/>
    <w:rsid w:val="00F71357"/>
    <w:rsid w:val="00F71E5C"/>
    <w:rsid w:val="00F7267B"/>
    <w:rsid w:val="00F72C39"/>
    <w:rsid w:val="00F72C49"/>
    <w:rsid w:val="00F75044"/>
    <w:rsid w:val="00F75D80"/>
    <w:rsid w:val="00F76754"/>
    <w:rsid w:val="00F77E1C"/>
    <w:rsid w:val="00F80566"/>
    <w:rsid w:val="00F80B74"/>
    <w:rsid w:val="00F81916"/>
    <w:rsid w:val="00F81F85"/>
    <w:rsid w:val="00F828D6"/>
    <w:rsid w:val="00F82A0F"/>
    <w:rsid w:val="00F82E47"/>
    <w:rsid w:val="00F83790"/>
    <w:rsid w:val="00F84119"/>
    <w:rsid w:val="00F8421A"/>
    <w:rsid w:val="00F84298"/>
    <w:rsid w:val="00F843D6"/>
    <w:rsid w:val="00F846EE"/>
    <w:rsid w:val="00F84EDE"/>
    <w:rsid w:val="00F85D72"/>
    <w:rsid w:val="00F8610C"/>
    <w:rsid w:val="00F862BB"/>
    <w:rsid w:val="00F86877"/>
    <w:rsid w:val="00F87629"/>
    <w:rsid w:val="00F876E3"/>
    <w:rsid w:val="00F90023"/>
    <w:rsid w:val="00F90894"/>
    <w:rsid w:val="00F918BC"/>
    <w:rsid w:val="00F91D5C"/>
    <w:rsid w:val="00F920DD"/>
    <w:rsid w:val="00F925BF"/>
    <w:rsid w:val="00F92FF6"/>
    <w:rsid w:val="00F938F4"/>
    <w:rsid w:val="00F94416"/>
    <w:rsid w:val="00F94FC4"/>
    <w:rsid w:val="00F950F2"/>
    <w:rsid w:val="00F9572C"/>
    <w:rsid w:val="00F95A9B"/>
    <w:rsid w:val="00F96702"/>
    <w:rsid w:val="00F96ACE"/>
    <w:rsid w:val="00FA1765"/>
    <w:rsid w:val="00FA2007"/>
    <w:rsid w:val="00FA2329"/>
    <w:rsid w:val="00FA2639"/>
    <w:rsid w:val="00FA272C"/>
    <w:rsid w:val="00FA281E"/>
    <w:rsid w:val="00FA2C3F"/>
    <w:rsid w:val="00FA2CA2"/>
    <w:rsid w:val="00FA2F2F"/>
    <w:rsid w:val="00FA2F98"/>
    <w:rsid w:val="00FA3C36"/>
    <w:rsid w:val="00FA3CE5"/>
    <w:rsid w:val="00FA4652"/>
    <w:rsid w:val="00FA481E"/>
    <w:rsid w:val="00FA4873"/>
    <w:rsid w:val="00FA4F80"/>
    <w:rsid w:val="00FA567C"/>
    <w:rsid w:val="00FA6428"/>
    <w:rsid w:val="00FA67E8"/>
    <w:rsid w:val="00FA7DF0"/>
    <w:rsid w:val="00FB0D4D"/>
    <w:rsid w:val="00FB0EEB"/>
    <w:rsid w:val="00FB14AA"/>
    <w:rsid w:val="00FB1573"/>
    <w:rsid w:val="00FB1ACC"/>
    <w:rsid w:val="00FB21A7"/>
    <w:rsid w:val="00FB2CB3"/>
    <w:rsid w:val="00FB4047"/>
    <w:rsid w:val="00FB4296"/>
    <w:rsid w:val="00FB4B68"/>
    <w:rsid w:val="00FB4CAE"/>
    <w:rsid w:val="00FB6889"/>
    <w:rsid w:val="00FB6CA5"/>
    <w:rsid w:val="00FB7319"/>
    <w:rsid w:val="00FB7DA2"/>
    <w:rsid w:val="00FB7EA2"/>
    <w:rsid w:val="00FC0025"/>
    <w:rsid w:val="00FC02FB"/>
    <w:rsid w:val="00FC1538"/>
    <w:rsid w:val="00FC163B"/>
    <w:rsid w:val="00FC17D3"/>
    <w:rsid w:val="00FC1D3A"/>
    <w:rsid w:val="00FC220C"/>
    <w:rsid w:val="00FC24FC"/>
    <w:rsid w:val="00FC2C96"/>
    <w:rsid w:val="00FC2E19"/>
    <w:rsid w:val="00FC3F42"/>
    <w:rsid w:val="00FC4399"/>
    <w:rsid w:val="00FC43F4"/>
    <w:rsid w:val="00FC5126"/>
    <w:rsid w:val="00FC5863"/>
    <w:rsid w:val="00FC5BC6"/>
    <w:rsid w:val="00FC63A5"/>
    <w:rsid w:val="00FC6926"/>
    <w:rsid w:val="00FC744D"/>
    <w:rsid w:val="00FD036C"/>
    <w:rsid w:val="00FD0417"/>
    <w:rsid w:val="00FD0D7B"/>
    <w:rsid w:val="00FD1014"/>
    <w:rsid w:val="00FD179F"/>
    <w:rsid w:val="00FD23FD"/>
    <w:rsid w:val="00FD3545"/>
    <w:rsid w:val="00FD4039"/>
    <w:rsid w:val="00FD4A17"/>
    <w:rsid w:val="00FD5E81"/>
    <w:rsid w:val="00FD609B"/>
    <w:rsid w:val="00FD7663"/>
    <w:rsid w:val="00FD7A55"/>
    <w:rsid w:val="00FD7E47"/>
    <w:rsid w:val="00FE03D8"/>
    <w:rsid w:val="00FE0D82"/>
    <w:rsid w:val="00FE2163"/>
    <w:rsid w:val="00FE376D"/>
    <w:rsid w:val="00FE3D8A"/>
    <w:rsid w:val="00FE4009"/>
    <w:rsid w:val="00FE53A2"/>
    <w:rsid w:val="00FE5443"/>
    <w:rsid w:val="00FE5C99"/>
    <w:rsid w:val="00FE5F0D"/>
    <w:rsid w:val="00FE64D3"/>
    <w:rsid w:val="00FE6C96"/>
    <w:rsid w:val="00FE6EB9"/>
    <w:rsid w:val="00FE7570"/>
    <w:rsid w:val="00FE7732"/>
    <w:rsid w:val="00FE7805"/>
    <w:rsid w:val="00FF057D"/>
    <w:rsid w:val="00FF08F5"/>
    <w:rsid w:val="00FF1825"/>
    <w:rsid w:val="00FF197F"/>
    <w:rsid w:val="00FF1B06"/>
    <w:rsid w:val="00FF1FB3"/>
    <w:rsid w:val="00FF2B7C"/>
    <w:rsid w:val="00FF2D26"/>
    <w:rsid w:val="00FF319B"/>
    <w:rsid w:val="00FF4191"/>
    <w:rsid w:val="00FF4AB4"/>
    <w:rsid w:val="00FF4ACF"/>
    <w:rsid w:val="00FF56E7"/>
    <w:rsid w:val="00FF6652"/>
    <w:rsid w:val="00FF6D3A"/>
    <w:rsid w:val="00FF6E0F"/>
    <w:rsid w:val="00FF71EC"/>
    <w:rsid w:val="00FF7337"/>
    <w:rsid w:val="00FF735A"/>
    <w:rsid w:val="00FF782A"/>
    <w:rsid w:val="00FF7F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BCBBC9"/>
  <w15:docId w15:val="{4C2A29C5-EBA9-41E8-B7CF-3B528A783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B2997"/>
    <w:pPr>
      <w:spacing w:after="200" w:line="276" w:lineRule="auto"/>
    </w:pPr>
    <w:rPr>
      <w:sz w:val="22"/>
      <w:szCs w:val="22"/>
      <w:lang w:val="en-US" w:eastAsia="en-US"/>
    </w:rPr>
  </w:style>
  <w:style w:type="paragraph" w:styleId="Heading1">
    <w:name w:val="heading 1"/>
    <w:basedOn w:val="Normal"/>
    <w:link w:val="Heading1Char"/>
    <w:uiPriority w:val="99"/>
    <w:qFormat/>
    <w:rsid w:val="00296026"/>
    <w:pPr>
      <w:widowControl w:val="0"/>
      <w:spacing w:after="0" w:line="240" w:lineRule="auto"/>
      <w:ind w:left="198"/>
      <w:outlineLvl w:val="0"/>
    </w:pPr>
    <w:rPr>
      <w:b/>
      <w:bCs/>
      <w:sz w:val="24"/>
      <w:szCs w:val="24"/>
      <w:lang w:val="x-none" w:eastAsia="x-none"/>
    </w:rPr>
  </w:style>
  <w:style w:type="paragraph" w:styleId="Heading2">
    <w:name w:val="heading 2"/>
    <w:basedOn w:val="Normal"/>
    <w:next w:val="Normal"/>
    <w:link w:val="Heading2Char"/>
    <w:uiPriority w:val="9"/>
    <w:unhideWhenUsed/>
    <w:qFormat/>
    <w:rsid w:val="007155D7"/>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unhideWhenUsed/>
    <w:qFormat/>
    <w:rsid w:val="007155D7"/>
    <w:pPr>
      <w:keepNext/>
      <w:keepLines/>
      <w:spacing w:before="200" w:after="0"/>
      <w:outlineLvl w:val="2"/>
    </w:pPr>
    <w:rPr>
      <w:rFonts w:ascii="Cambria" w:eastAsia="Times New Roman" w:hAnsi="Cambria"/>
      <w:b/>
      <w:bCs/>
      <w:color w:val="4F81BD"/>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Akapit z listą BS,Outlines a.b.c.,List_Paragraph,Multilevel para_II,Akapit z lista BS"/>
    <w:basedOn w:val="Normal"/>
    <w:link w:val="ListParagraphChar"/>
    <w:uiPriority w:val="34"/>
    <w:qFormat/>
    <w:rsid w:val="005B2997"/>
    <w:pPr>
      <w:ind w:left="720"/>
      <w:contextualSpacing/>
    </w:pPr>
    <w:rPr>
      <w:sz w:val="20"/>
      <w:szCs w:val="20"/>
      <w:lang w:val="x-none" w:eastAsia="x-none"/>
    </w:rPr>
  </w:style>
  <w:style w:type="character" w:customStyle="1" w:styleId="ListParagraphChar">
    <w:name w:val="List Paragraph Char"/>
    <w:aliases w:val="Normal bullet 2 Char,List Paragraph1 Char,List1 Char,Forth level Char,Akapit z listą BS Char,Outlines a.b.c. Char,List_Paragraph Char,Multilevel para_II Char,Akapit z lista BS Char"/>
    <w:link w:val="ListParagraph"/>
    <w:uiPriority w:val="34"/>
    <w:rsid w:val="005B2997"/>
    <w:rPr>
      <w:rFonts w:ascii="Calibri" w:eastAsia="Calibri" w:hAnsi="Calibri" w:cs="Times New Roman"/>
    </w:rPr>
  </w:style>
  <w:style w:type="character" w:customStyle="1" w:styleId="Heading1Char">
    <w:name w:val="Heading 1 Char"/>
    <w:link w:val="Heading1"/>
    <w:uiPriority w:val="99"/>
    <w:rsid w:val="00296026"/>
    <w:rPr>
      <w:rFonts w:ascii="Calibri" w:eastAsia="Calibri" w:hAnsi="Calibri" w:cs="Times New Roman"/>
      <w:b/>
      <w:bCs/>
      <w:sz w:val="24"/>
      <w:szCs w:val="24"/>
    </w:rPr>
  </w:style>
  <w:style w:type="character" w:styleId="Hyperlink">
    <w:name w:val="Hyperlink"/>
    <w:uiPriority w:val="99"/>
    <w:unhideWhenUsed/>
    <w:rsid w:val="00296026"/>
    <w:rPr>
      <w:color w:val="0000FF"/>
      <w:u w:val="single"/>
    </w:rPr>
  </w:style>
  <w:style w:type="paragraph" w:styleId="Subtitle">
    <w:name w:val="Subtitle"/>
    <w:basedOn w:val="Normal"/>
    <w:next w:val="Normal"/>
    <w:link w:val="SubtitleChar"/>
    <w:uiPriority w:val="11"/>
    <w:qFormat/>
    <w:rsid w:val="00296026"/>
    <w:pPr>
      <w:numPr>
        <w:ilvl w:val="1"/>
      </w:numPr>
    </w:pPr>
    <w:rPr>
      <w:rFonts w:ascii="Cambria" w:eastAsia="Times New Roman" w:hAnsi="Cambria"/>
      <w:i/>
      <w:iCs/>
      <w:color w:val="4F81BD"/>
      <w:spacing w:val="15"/>
      <w:sz w:val="24"/>
      <w:szCs w:val="24"/>
      <w:lang w:val="x-none" w:eastAsia="x-none"/>
    </w:rPr>
  </w:style>
  <w:style w:type="character" w:customStyle="1" w:styleId="SubtitleChar">
    <w:name w:val="Subtitle Char"/>
    <w:link w:val="Subtitle"/>
    <w:uiPriority w:val="11"/>
    <w:rsid w:val="00296026"/>
    <w:rPr>
      <w:rFonts w:ascii="Cambria" w:eastAsia="Times New Roman" w:hAnsi="Cambria" w:cs="Times New Roman"/>
      <w:i/>
      <w:iCs/>
      <w:color w:val="4F81BD"/>
      <w:spacing w:val="15"/>
      <w:sz w:val="24"/>
      <w:szCs w:val="24"/>
    </w:rPr>
  </w:style>
  <w:style w:type="paragraph" w:customStyle="1" w:styleId="Default">
    <w:name w:val="Default"/>
    <w:rsid w:val="00DB31A2"/>
    <w:pPr>
      <w:autoSpaceDE w:val="0"/>
      <w:autoSpaceDN w:val="0"/>
      <w:adjustRightInd w:val="0"/>
    </w:pPr>
    <w:rPr>
      <w:rFonts w:ascii="Arial" w:hAnsi="Arial" w:cs="Arial"/>
      <w:color w:val="000000"/>
      <w:sz w:val="24"/>
      <w:szCs w:val="24"/>
      <w:lang w:val="en-US" w:eastAsia="en-US"/>
    </w:rPr>
  </w:style>
  <w:style w:type="table" w:styleId="TableGrid">
    <w:name w:val="Table Grid"/>
    <w:basedOn w:val="TableNormal"/>
    <w:uiPriority w:val="59"/>
    <w:rsid w:val="00DB31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771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0E7717"/>
    <w:rPr>
      <w:rFonts w:ascii="Tahoma" w:eastAsia="Calibri" w:hAnsi="Tahoma" w:cs="Tahoma"/>
      <w:sz w:val="16"/>
      <w:szCs w:val="16"/>
    </w:rPr>
  </w:style>
  <w:style w:type="paragraph" w:customStyle="1" w:styleId="Head1-Art">
    <w:name w:val="Head1-Art"/>
    <w:basedOn w:val="Normal"/>
    <w:rsid w:val="003F3408"/>
    <w:pPr>
      <w:numPr>
        <w:numId w:val="1"/>
      </w:numPr>
      <w:spacing w:before="120" w:after="120" w:line="240" w:lineRule="auto"/>
      <w:jc w:val="both"/>
    </w:pPr>
    <w:rPr>
      <w:rFonts w:ascii="Trebuchet MS" w:eastAsia="Times New Roman" w:hAnsi="Trebuchet MS"/>
      <w:b/>
      <w:bCs/>
      <w:caps/>
      <w:sz w:val="20"/>
      <w:szCs w:val="24"/>
      <w:lang w:val="ro-RO"/>
    </w:rPr>
  </w:style>
  <w:style w:type="paragraph" w:customStyle="1" w:styleId="Head2-Alin">
    <w:name w:val="Head2-Alin"/>
    <w:basedOn w:val="Head1-Art"/>
    <w:rsid w:val="003F3408"/>
    <w:pPr>
      <w:numPr>
        <w:ilvl w:val="1"/>
      </w:numPr>
    </w:pPr>
    <w:rPr>
      <w:b w:val="0"/>
      <w:bCs w:val="0"/>
      <w:caps w:val="0"/>
    </w:rPr>
  </w:style>
  <w:style w:type="paragraph" w:customStyle="1" w:styleId="Head3-Bullet">
    <w:name w:val="Head3-Bullet"/>
    <w:basedOn w:val="Head2-Alin"/>
    <w:rsid w:val="003F3408"/>
    <w:pPr>
      <w:numPr>
        <w:ilvl w:val="2"/>
      </w:numPr>
    </w:pPr>
  </w:style>
  <w:style w:type="paragraph" w:customStyle="1" w:styleId="Head4-Subsect">
    <w:name w:val="Head4-Subsect"/>
    <w:basedOn w:val="Head3-Bullet"/>
    <w:rsid w:val="003F3408"/>
    <w:pPr>
      <w:numPr>
        <w:ilvl w:val="3"/>
      </w:numPr>
    </w:pPr>
    <w:rPr>
      <w:b/>
      <w:bCs/>
    </w:rPr>
  </w:style>
  <w:style w:type="paragraph" w:customStyle="1" w:styleId="Head5-Subsect">
    <w:name w:val="Head5-Subsect"/>
    <w:basedOn w:val="Head4-Subsect"/>
    <w:rsid w:val="003F3408"/>
    <w:pPr>
      <w:numPr>
        <w:ilvl w:val="4"/>
      </w:numPr>
    </w:pPr>
  </w:style>
  <w:style w:type="paragraph" w:styleId="BodyText">
    <w:name w:val="Body Text"/>
    <w:basedOn w:val="Normal"/>
    <w:link w:val="BodyTextChar"/>
    <w:uiPriority w:val="1"/>
    <w:qFormat/>
    <w:rsid w:val="00CC6D54"/>
    <w:pPr>
      <w:widowControl w:val="0"/>
      <w:spacing w:after="0" w:line="240" w:lineRule="auto"/>
      <w:ind w:left="138"/>
    </w:pPr>
    <w:rPr>
      <w:sz w:val="24"/>
      <w:szCs w:val="24"/>
      <w:lang w:val="x-none" w:eastAsia="x-none"/>
    </w:rPr>
  </w:style>
  <w:style w:type="character" w:customStyle="1" w:styleId="BodyTextChar">
    <w:name w:val="Body Text Char"/>
    <w:link w:val="BodyText"/>
    <w:uiPriority w:val="1"/>
    <w:rsid w:val="00CC6D54"/>
    <w:rPr>
      <w:rFonts w:ascii="Calibri" w:eastAsia="Calibri" w:hAnsi="Calibri" w:cs="Times New Roman"/>
      <w:sz w:val="24"/>
      <w:szCs w:val="24"/>
    </w:rPr>
  </w:style>
  <w:style w:type="paragraph" w:styleId="ListBullet2">
    <w:name w:val="List Bullet 2"/>
    <w:basedOn w:val="Normal"/>
    <w:rsid w:val="00CE4DDA"/>
    <w:pPr>
      <w:numPr>
        <w:numId w:val="2"/>
      </w:numPr>
      <w:spacing w:after="0" w:line="240" w:lineRule="auto"/>
      <w:contextualSpacing/>
    </w:pPr>
    <w:rPr>
      <w:rFonts w:ascii="Times New Roman" w:eastAsia="Times New Roman" w:hAnsi="Times New Roman"/>
      <w:sz w:val="24"/>
      <w:szCs w:val="24"/>
      <w:lang w:val="ro-RO"/>
    </w:rPr>
  </w:style>
  <w:style w:type="character" w:customStyle="1" w:styleId="Heading2Char">
    <w:name w:val="Heading 2 Char"/>
    <w:link w:val="Heading2"/>
    <w:uiPriority w:val="9"/>
    <w:rsid w:val="007155D7"/>
    <w:rPr>
      <w:rFonts w:ascii="Cambria" w:eastAsia="Times New Roman" w:hAnsi="Cambria" w:cs="Times New Roman"/>
      <w:b/>
      <w:bCs/>
      <w:color w:val="4F81BD"/>
      <w:sz w:val="26"/>
      <w:szCs w:val="26"/>
    </w:rPr>
  </w:style>
  <w:style w:type="character" w:customStyle="1" w:styleId="Heading3Char">
    <w:name w:val="Heading 3 Char"/>
    <w:link w:val="Heading3"/>
    <w:uiPriority w:val="9"/>
    <w:rsid w:val="007155D7"/>
    <w:rPr>
      <w:rFonts w:ascii="Cambria" w:eastAsia="Times New Roman" w:hAnsi="Cambria" w:cs="Times New Roman"/>
      <w:b/>
      <w:bCs/>
      <w:color w:val="4F81BD"/>
    </w:rPr>
  </w:style>
  <w:style w:type="paragraph" w:styleId="TOCHeading">
    <w:name w:val="TOC Heading"/>
    <w:basedOn w:val="Heading1"/>
    <w:next w:val="Normal"/>
    <w:uiPriority w:val="39"/>
    <w:unhideWhenUsed/>
    <w:qFormat/>
    <w:rsid w:val="00C00247"/>
    <w:pPr>
      <w:keepNext/>
      <w:keepLines/>
      <w:widowControl/>
      <w:spacing w:before="480" w:line="276" w:lineRule="auto"/>
      <w:ind w:left="0"/>
      <w:outlineLvl w:val="9"/>
    </w:pPr>
    <w:rPr>
      <w:rFonts w:ascii="Cambria" w:eastAsia="Times New Roman" w:hAnsi="Cambria"/>
      <w:color w:val="365F91"/>
      <w:sz w:val="28"/>
      <w:szCs w:val="28"/>
    </w:rPr>
  </w:style>
  <w:style w:type="paragraph" w:styleId="TOC1">
    <w:name w:val="toc 1"/>
    <w:basedOn w:val="Normal"/>
    <w:next w:val="Normal"/>
    <w:autoRedefine/>
    <w:uiPriority w:val="39"/>
    <w:unhideWhenUsed/>
    <w:rsid w:val="009E07F0"/>
    <w:pPr>
      <w:tabs>
        <w:tab w:val="left" w:pos="660"/>
        <w:tab w:val="right" w:leader="dot" w:pos="9350"/>
      </w:tabs>
      <w:spacing w:after="100"/>
    </w:pPr>
    <w:rPr>
      <w:rFonts w:ascii="Trebuchet MS" w:hAnsi="Trebuchet MS"/>
      <w:b/>
      <w:noProof/>
      <w:lang w:val="ro-RO"/>
    </w:rPr>
  </w:style>
  <w:style w:type="paragraph" w:styleId="TOC2">
    <w:name w:val="toc 2"/>
    <w:basedOn w:val="Normal"/>
    <w:next w:val="Normal"/>
    <w:autoRedefine/>
    <w:uiPriority w:val="39"/>
    <w:unhideWhenUsed/>
    <w:rsid w:val="003E7266"/>
    <w:pPr>
      <w:tabs>
        <w:tab w:val="left" w:pos="810"/>
        <w:tab w:val="left" w:pos="1100"/>
        <w:tab w:val="right" w:leader="dot" w:pos="9350"/>
      </w:tabs>
      <w:spacing w:after="100"/>
      <w:ind w:left="220"/>
    </w:pPr>
  </w:style>
  <w:style w:type="paragraph" w:styleId="TOC3">
    <w:name w:val="toc 3"/>
    <w:basedOn w:val="Normal"/>
    <w:next w:val="Normal"/>
    <w:autoRedefine/>
    <w:uiPriority w:val="39"/>
    <w:unhideWhenUsed/>
    <w:rsid w:val="009E20F0"/>
    <w:pPr>
      <w:tabs>
        <w:tab w:val="right" w:leader="dot" w:pos="9350"/>
      </w:tabs>
      <w:spacing w:after="100"/>
      <w:ind w:left="270"/>
    </w:pPr>
  </w:style>
  <w:style w:type="paragraph" w:styleId="Header">
    <w:name w:val="header"/>
    <w:basedOn w:val="Normal"/>
    <w:link w:val="Head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HeaderChar">
    <w:name w:val="Header Char"/>
    <w:link w:val="Header"/>
    <w:uiPriority w:val="99"/>
    <w:rsid w:val="007D7B58"/>
    <w:rPr>
      <w:rFonts w:ascii="Calibri" w:eastAsia="Calibri" w:hAnsi="Calibri" w:cs="Times New Roman"/>
    </w:rPr>
  </w:style>
  <w:style w:type="paragraph" w:styleId="Footer">
    <w:name w:val="footer"/>
    <w:basedOn w:val="Normal"/>
    <w:link w:val="Foot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FooterChar">
    <w:name w:val="Footer Char"/>
    <w:link w:val="Footer"/>
    <w:uiPriority w:val="99"/>
    <w:rsid w:val="007D7B58"/>
    <w:rPr>
      <w:rFonts w:ascii="Calibri" w:eastAsia="Calibri" w:hAnsi="Calibri" w:cs="Times New Roman"/>
    </w:rPr>
  </w:style>
  <w:style w:type="paragraph" w:styleId="FootnoteText">
    <w:name w:val="footnote text"/>
    <w:aliases w:val="Podrozdział,Footnote Text Char Char,Fußnote,single space,footnote text,FOOTNOTES,fn,Footnote,stile 1,Footnote1,Footnote2,Footnote3,Footnote4,Footnote5,Footnote6,Footnote7,Footnote8,Footnote9,Footnote10,Footnote11"/>
    <w:basedOn w:val="Normal"/>
    <w:link w:val="FootnoteTextChar"/>
    <w:uiPriority w:val="99"/>
    <w:semiHidden/>
    <w:unhideWhenUsed/>
    <w:rsid w:val="00883FEF"/>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Footnote Char,stile 1 Char,Footnote1 Char,Footnote2 Char,Footnote3 Char,Footnote4 Char,Footnote5 Char"/>
    <w:link w:val="FootnoteText"/>
    <w:uiPriority w:val="99"/>
    <w:semiHidden/>
    <w:rsid w:val="00883FEF"/>
    <w:rPr>
      <w:rFonts w:ascii="Calibri" w:eastAsia="Calibri" w:hAnsi="Calibri" w:cs="Times New Roman"/>
      <w:sz w:val="20"/>
      <w:szCs w:val="20"/>
    </w:rPr>
  </w:style>
  <w:style w:type="character" w:styleId="FootnoteReference">
    <w:name w:val="footnote reference"/>
    <w:aliases w:val=" BVI fnr,BVI fnr,Footnote symbol"/>
    <w:unhideWhenUsed/>
    <w:rsid w:val="00883FEF"/>
    <w:rPr>
      <w:vertAlign w:val="superscript"/>
    </w:rPr>
  </w:style>
  <w:style w:type="character" w:styleId="CommentReference">
    <w:name w:val="annotation reference"/>
    <w:uiPriority w:val="99"/>
    <w:semiHidden/>
    <w:unhideWhenUsed/>
    <w:rsid w:val="00EA3C30"/>
    <w:rPr>
      <w:sz w:val="16"/>
      <w:szCs w:val="16"/>
    </w:rPr>
  </w:style>
  <w:style w:type="paragraph" w:styleId="CommentText">
    <w:name w:val="annotation text"/>
    <w:basedOn w:val="Normal"/>
    <w:link w:val="CommentTextChar"/>
    <w:uiPriority w:val="99"/>
    <w:unhideWhenUsed/>
    <w:rsid w:val="00EA3C30"/>
    <w:pPr>
      <w:spacing w:line="240" w:lineRule="auto"/>
    </w:pPr>
    <w:rPr>
      <w:sz w:val="20"/>
      <w:szCs w:val="20"/>
      <w:lang w:val="x-none" w:eastAsia="x-none"/>
    </w:rPr>
  </w:style>
  <w:style w:type="character" w:customStyle="1" w:styleId="CommentTextChar">
    <w:name w:val="Comment Text Char"/>
    <w:link w:val="CommentText"/>
    <w:uiPriority w:val="99"/>
    <w:rsid w:val="00EA3C3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A3C30"/>
    <w:rPr>
      <w:b/>
      <w:bCs/>
    </w:rPr>
  </w:style>
  <w:style w:type="character" w:customStyle="1" w:styleId="CommentSubjectChar">
    <w:name w:val="Comment Subject Char"/>
    <w:link w:val="CommentSubject"/>
    <w:uiPriority w:val="99"/>
    <w:semiHidden/>
    <w:rsid w:val="00EA3C30"/>
    <w:rPr>
      <w:rFonts w:ascii="Calibri" w:eastAsia="Calibri" w:hAnsi="Calibri" w:cs="Times New Roman"/>
      <w:b/>
      <w:bCs/>
      <w:sz w:val="20"/>
      <w:szCs w:val="20"/>
    </w:rPr>
  </w:style>
  <w:style w:type="paragraph" w:styleId="Revision">
    <w:name w:val="Revision"/>
    <w:hidden/>
    <w:uiPriority w:val="99"/>
    <w:semiHidden/>
    <w:rsid w:val="00A13EEE"/>
    <w:rPr>
      <w:sz w:val="22"/>
      <w:szCs w:val="22"/>
      <w:lang w:val="en-US" w:eastAsia="en-US"/>
    </w:rPr>
  </w:style>
  <w:style w:type="character" w:styleId="HTMLCite">
    <w:name w:val="HTML Cite"/>
    <w:uiPriority w:val="99"/>
    <w:semiHidden/>
    <w:unhideWhenUsed/>
    <w:rsid w:val="000D59B4"/>
    <w:rPr>
      <w:i/>
      <w:iCs/>
    </w:rPr>
  </w:style>
  <w:style w:type="paragraph" w:customStyle="1" w:styleId="nospacing">
    <w:name w:val="nospacing"/>
    <w:basedOn w:val="Normal"/>
    <w:rsid w:val="005251BC"/>
    <w:pPr>
      <w:spacing w:after="0" w:line="240" w:lineRule="auto"/>
    </w:pPr>
    <w:rPr>
      <w:rFonts w:ascii="Times New Roman" w:hAnsi="Times New Roman"/>
      <w:sz w:val="24"/>
      <w:szCs w:val="24"/>
    </w:rPr>
  </w:style>
  <w:style w:type="paragraph" w:styleId="NoSpacing0">
    <w:name w:val="No Spacing"/>
    <w:uiPriority w:val="1"/>
    <w:qFormat/>
    <w:rsid w:val="00D938DA"/>
    <w:pPr>
      <w:jc w:val="both"/>
    </w:pPr>
    <w:rPr>
      <w:rFonts w:ascii="Tahoma" w:hAnsi="Tahoma"/>
      <w:sz w:val="24"/>
      <w:szCs w:val="24"/>
    </w:rPr>
  </w:style>
  <w:style w:type="paragraph" w:styleId="NormalWeb">
    <w:name w:val="Normal (Web)"/>
    <w:basedOn w:val="Normal"/>
    <w:uiPriority w:val="99"/>
    <w:unhideWhenUsed/>
    <w:rsid w:val="00366560"/>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392640"/>
  </w:style>
  <w:style w:type="character" w:styleId="Emphasis">
    <w:name w:val="Emphasis"/>
    <w:uiPriority w:val="20"/>
    <w:qFormat/>
    <w:rsid w:val="0024482D"/>
    <w:rPr>
      <w:i/>
      <w:iCs/>
    </w:rPr>
  </w:style>
  <w:style w:type="character" w:customStyle="1" w:styleId="sden">
    <w:name w:val="s_den"/>
    <w:basedOn w:val="DefaultParagraphFont"/>
    <w:rsid w:val="00746674"/>
  </w:style>
  <w:style w:type="character" w:customStyle="1" w:styleId="spar">
    <w:name w:val="s_par"/>
    <w:basedOn w:val="DefaultParagraphFont"/>
    <w:rsid w:val="00746674"/>
  </w:style>
  <w:style w:type="character" w:styleId="FollowedHyperlink">
    <w:name w:val="FollowedHyperlink"/>
    <w:uiPriority w:val="99"/>
    <w:semiHidden/>
    <w:unhideWhenUsed/>
    <w:rsid w:val="00504E78"/>
    <w:rPr>
      <w:color w:val="800080"/>
      <w:u w:val="single"/>
    </w:rPr>
  </w:style>
  <w:style w:type="paragraph" w:customStyle="1" w:styleId="Normal1">
    <w:name w:val="Normal1"/>
    <w:rsid w:val="00280A6B"/>
    <w:pPr>
      <w:widowControl w:val="0"/>
      <w:spacing w:after="200" w:line="276" w:lineRule="auto"/>
    </w:pPr>
    <w:rPr>
      <w:rFonts w:cs="Calibri"/>
      <w:color w:val="000000"/>
      <w:sz w:val="22"/>
      <w:szCs w:val="22"/>
    </w:rPr>
  </w:style>
  <w:style w:type="character" w:customStyle="1" w:styleId="UnresolvedMention1">
    <w:name w:val="Unresolved Mention1"/>
    <w:uiPriority w:val="99"/>
    <w:semiHidden/>
    <w:unhideWhenUsed/>
    <w:rsid w:val="00BD4D7C"/>
    <w:rPr>
      <w:color w:val="808080"/>
      <w:shd w:val="clear" w:color="auto" w:fill="E6E6E6"/>
    </w:rPr>
  </w:style>
  <w:style w:type="character" w:styleId="Strong">
    <w:name w:val="Strong"/>
    <w:uiPriority w:val="22"/>
    <w:qFormat/>
    <w:rsid w:val="009B0022"/>
    <w:rPr>
      <w:rFonts w:ascii="Times New Roman" w:hAnsi="Times New Roman" w:cs="Times New Roman" w:hint="default"/>
      <w:b/>
      <w:bCs/>
    </w:rPr>
  </w:style>
  <w:style w:type="character" w:customStyle="1" w:styleId="highlight">
    <w:name w:val="highlight"/>
    <w:rsid w:val="00D1438B"/>
  </w:style>
  <w:style w:type="character" w:customStyle="1" w:styleId="shdr">
    <w:name w:val="s_hdr"/>
    <w:basedOn w:val="DefaultParagraphFont"/>
    <w:rsid w:val="00AD5572"/>
  </w:style>
  <w:style w:type="character" w:customStyle="1" w:styleId="salnttl">
    <w:name w:val="s_aln_ttl"/>
    <w:basedOn w:val="DefaultParagraphFont"/>
    <w:rsid w:val="001A1D41"/>
  </w:style>
  <w:style w:type="character" w:customStyle="1" w:styleId="salnbdy">
    <w:name w:val="s_aln_bdy"/>
    <w:basedOn w:val="DefaultParagraphFont"/>
    <w:rsid w:val="001A1D41"/>
  </w:style>
  <w:style w:type="character" w:styleId="UnresolvedMention">
    <w:name w:val="Unresolved Mention"/>
    <w:basedOn w:val="DefaultParagraphFont"/>
    <w:uiPriority w:val="99"/>
    <w:semiHidden/>
    <w:unhideWhenUsed/>
    <w:rsid w:val="00E115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22043">
      <w:bodyDiv w:val="1"/>
      <w:marLeft w:val="0"/>
      <w:marRight w:val="0"/>
      <w:marTop w:val="0"/>
      <w:marBottom w:val="0"/>
      <w:divBdr>
        <w:top w:val="none" w:sz="0" w:space="0" w:color="auto"/>
        <w:left w:val="none" w:sz="0" w:space="0" w:color="auto"/>
        <w:bottom w:val="none" w:sz="0" w:space="0" w:color="auto"/>
        <w:right w:val="none" w:sz="0" w:space="0" w:color="auto"/>
      </w:divBdr>
    </w:div>
    <w:div w:id="58867506">
      <w:bodyDiv w:val="1"/>
      <w:marLeft w:val="0"/>
      <w:marRight w:val="0"/>
      <w:marTop w:val="0"/>
      <w:marBottom w:val="0"/>
      <w:divBdr>
        <w:top w:val="none" w:sz="0" w:space="0" w:color="auto"/>
        <w:left w:val="none" w:sz="0" w:space="0" w:color="auto"/>
        <w:bottom w:val="none" w:sz="0" w:space="0" w:color="auto"/>
        <w:right w:val="none" w:sz="0" w:space="0" w:color="auto"/>
      </w:divBdr>
    </w:div>
    <w:div w:id="168453620">
      <w:bodyDiv w:val="1"/>
      <w:marLeft w:val="0"/>
      <w:marRight w:val="0"/>
      <w:marTop w:val="0"/>
      <w:marBottom w:val="0"/>
      <w:divBdr>
        <w:top w:val="none" w:sz="0" w:space="0" w:color="auto"/>
        <w:left w:val="none" w:sz="0" w:space="0" w:color="auto"/>
        <w:bottom w:val="none" w:sz="0" w:space="0" w:color="auto"/>
        <w:right w:val="none" w:sz="0" w:space="0" w:color="auto"/>
      </w:divBdr>
    </w:div>
    <w:div w:id="304701912">
      <w:bodyDiv w:val="1"/>
      <w:marLeft w:val="0"/>
      <w:marRight w:val="0"/>
      <w:marTop w:val="0"/>
      <w:marBottom w:val="0"/>
      <w:divBdr>
        <w:top w:val="none" w:sz="0" w:space="0" w:color="auto"/>
        <w:left w:val="none" w:sz="0" w:space="0" w:color="auto"/>
        <w:bottom w:val="none" w:sz="0" w:space="0" w:color="auto"/>
        <w:right w:val="none" w:sz="0" w:space="0" w:color="auto"/>
      </w:divBdr>
    </w:div>
    <w:div w:id="393626354">
      <w:bodyDiv w:val="1"/>
      <w:marLeft w:val="0"/>
      <w:marRight w:val="0"/>
      <w:marTop w:val="0"/>
      <w:marBottom w:val="0"/>
      <w:divBdr>
        <w:top w:val="none" w:sz="0" w:space="0" w:color="auto"/>
        <w:left w:val="none" w:sz="0" w:space="0" w:color="auto"/>
        <w:bottom w:val="none" w:sz="0" w:space="0" w:color="auto"/>
        <w:right w:val="none" w:sz="0" w:space="0" w:color="auto"/>
      </w:divBdr>
      <w:divsChild>
        <w:div w:id="1382486505">
          <w:marLeft w:val="0"/>
          <w:marRight w:val="0"/>
          <w:marTop w:val="0"/>
          <w:marBottom w:val="0"/>
          <w:divBdr>
            <w:top w:val="none" w:sz="0" w:space="0" w:color="auto"/>
            <w:left w:val="none" w:sz="0" w:space="0" w:color="auto"/>
            <w:bottom w:val="none" w:sz="0" w:space="0" w:color="auto"/>
            <w:right w:val="none" w:sz="0" w:space="0" w:color="auto"/>
          </w:divBdr>
        </w:div>
      </w:divsChild>
    </w:div>
    <w:div w:id="447433199">
      <w:bodyDiv w:val="1"/>
      <w:marLeft w:val="0"/>
      <w:marRight w:val="0"/>
      <w:marTop w:val="0"/>
      <w:marBottom w:val="0"/>
      <w:divBdr>
        <w:top w:val="none" w:sz="0" w:space="0" w:color="auto"/>
        <w:left w:val="none" w:sz="0" w:space="0" w:color="auto"/>
        <w:bottom w:val="none" w:sz="0" w:space="0" w:color="auto"/>
        <w:right w:val="none" w:sz="0" w:space="0" w:color="auto"/>
      </w:divBdr>
    </w:div>
    <w:div w:id="465270982">
      <w:bodyDiv w:val="1"/>
      <w:marLeft w:val="0"/>
      <w:marRight w:val="0"/>
      <w:marTop w:val="0"/>
      <w:marBottom w:val="0"/>
      <w:divBdr>
        <w:top w:val="none" w:sz="0" w:space="0" w:color="auto"/>
        <w:left w:val="none" w:sz="0" w:space="0" w:color="auto"/>
        <w:bottom w:val="none" w:sz="0" w:space="0" w:color="auto"/>
        <w:right w:val="none" w:sz="0" w:space="0" w:color="auto"/>
      </w:divBdr>
    </w:div>
    <w:div w:id="465316644">
      <w:bodyDiv w:val="1"/>
      <w:marLeft w:val="0"/>
      <w:marRight w:val="0"/>
      <w:marTop w:val="0"/>
      <w:marBottom w:val="0"/>
      <w:divBdr>
        <w:top w:val="none" w:sz="0" w:space="0" w:color="auto"/>
        <w:left w:val="none" w:sz="0" w:space="0" w:color="auto"/>
        <w:bottom w:val="none" w:sz="0" w:space="0" w:color="auto"/>
        <w:right w:val="none" w:sz="0" w:space="0" w:color="auto"/>
      </w:divBdr>
    </w:div>
    <w:div w:id="521087829">
      <w:bodyDiv w:val="1"/>
      <w:marLeft w:val="0"/>
      <w:marRight w:val="0"/>
      <w:marTop w:val="0"/>
      <w:marBottom w:val="0"/>
      <w:divBdr>
        <w:top w:val="none" w:sz="0" w:space="0" w:color="auto"/>
        <w:left w:val="none" w:sz="0" w:space="0" w:color="auto"/>
        <w:bottom w:val="none" w:sz="0" w:space="0" w:color="auto"/>
        <w:right w:val="none" w:sz="0" w:space="0" w:color="auto"/>
      </w:divBdr>
    </w:div>
    <w:div w:id="558251154">
      <w:bodyDiv w:val="1"/>
      <w:marLeft w:val="0"/>
      <w:marRight w:val="0"/>
      <w:marTop w:val="0"/>
      <w:marBottom w:val="0"/>
      <w:divBdr>
        <w:top w:val="none" w:sz="0" w:space="0" w:color="auto"/>
        <w:left w:val="none" w:sz="0" w:space="0" w:color="auto"/>
        <w:bottom w:val="none" w:sz="0" w:space="0" w:color="auto"/>
        <w:right w:val="none" w:sz="0" w:space="0" w:color="auto"/>
      </w:divBdr>
    </w:div>
    <w:div w:id="562183993">
      <w:bodyDiv w:val="1"/>
      <w:marLeft w:val="0"/>
      <w:marRight w:val="0"/>
      <w:marTop w:val="0"/>
      <w:marBottom w:val="0"/>
      <w:divBdr>
        <w:top w:val="none" w:sz="0" w:space="0" w:color="auto"/>
        <w:left w:val="none" w:sz="0" w:space="0" w:color="auto"/>
        <w:bottom w:val="none" w:sz="0" w:space="0" w:color="auto"/>
        <w:right w:val="none" w:sz="0" w:space="0" w:color="auto"/>
      </w:divBdr>
    </w:div>
    <w:div w:id="562714910">
      <w:bodyDiv w:val="1"/>
      <w:marLeft w:val="0"/>
      <w:marRight w:val="0"/>
      <w:marTop w:val="0"/>
      <w:marBottom w:val="0"/>
      <w:divBdr>
        <w:top w:val="none" w:sz="0" w:space="0" w:color="auto"/>
        <w:left w:val="none" w:sz="0" w:space="0" w:color="auto"/>
        <w:bottom w:val="none" w:sz="0" w:space="0" w:color="auto"/>
        <w:right w:val="none" w:sz="0" w:space="0" w:color="auto"/>
      </w:divBdr>
    </w:div>
    <w:div w:id="573275277">
      <w:bodyDiv w:val="1"/>
      <w:marLeft w:val="0"/>
      <w:marRight w:val="0"/>
      <w:marTop w:val="0"/>
      <w:marBottom w:val="0"/>
      <w:divBdr>
        <w:top w:val="none" w:sz="0" w:space="0" w:color="auto"/>
        <w:left w:val="none" w:sz="0" w:space="0" w:color="auto"/>
        <w:bottom w:val="none" w:sz="0" w:space="0" w:color="auto"/>
        <w:right w:val="none" w:sz="0" w:space="0" w:color="auto"/>
      </w:divBdr>
    </w:div>
    <w:div w:id="577061305">
      <w:bodyDiv w:val="1"/>
      <w:marLeft w:val="0"/>
      <w:marRight w:val="0"/>
      <w:marTop w:val="0"/>
      <w:marBottom w:val="0"/>
      <w:divBdr>
        <w:top w:val="none" w:sz="0" w:space="0" w:color="auto"/>
        <w:left w:val="none" w:sz="0" w:space="0" w:color="auto"/>
        <w:bottom w:val="none" w:sz="0" w:space="0" w:color="auto"/>
        <w:right w:val="none" w:sz="0" w:space="0" w:color="auto"/>
      </w:divBdr>
    </w:div>
    <w:div w:id="609895651">
      <w:bodyDiv w:val="1"/>
      <w:marLeft w:val="0"/>
      <w:marRight w:val="0"/>
      <w:marTop w:val="0"/>
      <w:marBottom w:val="0"/>
      <w:divBdr>
        <w:top w:val="none" w:sz="0" w:space="0" w:color="auto"/>
        <w:left w:val="none" w:sz="0" w:space="0" w:color="auto"/>
        <w:bottom w:val="none" w:sz="0" w:space="0" w:color="auto"/>
        <w:right w:val="none" w:sz="0" w:space="0" w:color="auto"/>
      </w:divBdr>
    </w:div>
    <w:div w:id="674305620">
      <w:bodyDiv w:val="1"/>
      <w:marLeft w:val="0"/>
      <w:marRight w:val="0"/>
      <w:marTop w:val="0"/>
      <w:marBottom w:val="0"/>
      <w:divBdr>
        <w:top w:val="none" w:sz="0" w:space="0" w:color="auto"/>
        <w:left w:val="none" w:sz="0" w:space="0" w:color="auto"/>
        <w:bottom w:val="none" w:sz="0" w:space="0" w:color="auto"/>
        <w:right w:val="none" w:sz="0" w:space="0" w:color="auto"/>
      </w:divBdr>
    </w:div>
    <w:div w:id="693922474">
      <w:bodyDiv w:val="1"/>
      <w:marLeft w:val="0"/>
      <w:marRight w:val="0"/>
      <w:marTop w:val="0"/>
      <w:marBottom w:val="0"/>
      <w:divBdr>
        <w:top w:val="none" w:sz="0" w:space="0" w:color="auto"/>
        <w:left w:val="none" w:sz="0" w:space="0" w:color="auto"/>
        <w:bottom w:val="none" w:sz="0" w:space="0" w:color="auto"/>
        <w:right w:val="none" w:sz="0" w:space="0" w:color="auto"/>
      </w:divBdr>
    </w:div>
    <w:div w:id="734739138">
      <w:bodyDiv w:val="1"/>
      <w:marLeft w:val="0"/>
      <w:marRight w:val="0"/>
      <w:marTop w:val="0"/>
      <w:marBottom w:val="0"/>
      <w:divBdr>
        <w:top w:val="none" w:sz="0" w:space="0" w:color="auto"/>
        <w:left w:val="none" w:sz="0" w:space="0" w:color="auto"/>
        <w:bottom w:val="none" w:sz="0" w:space="0" w:color="auto"/>
        <w:right w:val="none" w:sz="0" w:space="0" w:color="auto"/>
      </w:divBdr>
    </w:div>
    <w:div w:id="772745402">
      <w:bodyDiv w:val="1"/>
      <w:marLeft w:val="0"/>
      <w:marRight w:val="0"/>
      <w:marTop w:val="0"/>
      <w:marBottom w:val="0"/>
      <w:divBdr>
        <w:top w:val="none" w:sz="0" w:space="0" w:color="auto"/>
        <w:left w:val="none" w:sz="0" w:space="0" w:color="auto"/>
        <w:bottom w:val="none" w:sz="0" w:space="0" w:color="auto"/>
        <w:right w:val="none" w:sz="0" w:space="0" w:color="auto"/>
      </w:divBdr>
    </w:div>
    <w:div w:id="852768474">
      <w:bodyDiv w:val="1"/>
      <w:marLeft w:val="0"/>
      <w:marRight w:val="0"/>
      <w:marTop w:val="0"/>
      <w:marBottom w:val="0"/>
      <w:divBdr>
        <w:top w:val="none" w:sz="0" w:space="0" w:color="auto"/>
        <w:left w:val="none" w:sz="0" w:space="0" w:color="auto"/>
        <w:bottom w:val="none" w:sz="0" w:space="0" w:color="auto"/>
        <w:right w:val="none" w:sz="0" w:space="0" w:color="auto"/>
      </w:divBdr>
    </w:div>
    <w:div w:id="865632022">
      <w:bodyDiv w:val="1"/>
      <w:marLeft w:val="0"/>
      <w:marRight w:val="0"/>
      <w:marTop w:val="0"/>
      <w:marBottom w:val="0"/>
      <w:divBdr>
        <w:top w:val="none" w:sz="0" w:space="0" w:color="auto"/>
        <w:left w:val="none" w:sz="0" w:space="0" w:color="auto"/>
        <w:bottom w:val="none" w:sz="0" w:space="0" w:color="auto"/>
        <w:right w:val="none" w:sz="0" w:space="0" w:color="auto"/>
      </w:divBdr>
    </w:div>
    <w:div w:id="913511061">
      <w:bodyDiv w:val="1"/>
      <w:marLeft w:val="0"/>
      <w:marRight w:val="0"/>
      <w:marTop w:val="0"/>
      <w:marBottom w:val="0"/>
      <w:divBdr>
        <w:top w:val="none" w:sz="0" w:space="0" w:color="auto"/>
        <w:left w:val="none" w:sz="0" w:space="0" w:color="auto"/>
        <w:bottom w:val="none" w:sz="0" w:space="0" w:color="auto"/>
        <w:right w:val="none" w:sz="0" w:space="0" w:color="auto"/>
      </w:divBdr>
    </w:div>
    <w:div w:id="915630152">
      <w:bodyDiv w:val="1"/>
      <w:marLeft w:val="0"/>
      <w:marRight w:val="0"/>
      <w:marTop w:val="0"/>
      <w:marBottom w:val="0"/>
      <w:divBdr>
        <w:top w:val="none" w:sz="0" w:space="0" w:color="auto"/>
        <w:left w:val="none" w:sz="0" w:space="0" w:color="auto"/>
        <w:bottom w:val="none" w:sz="0" w:space="0" w:color="auto"/>
        <w:right w:val="none" w:sz="0" w:space="0" w:color="auto"/>
      </w:divBdr>
      <w:divsChild>
        <w:div w:id="2107995010">
          <w:marLeft w:val="0"/>
          <w:marRight w:val="0"/>
          <w:marTop w:val="0"/>
          <w:marBottom w:val="0"/>
          <w:divBdr>
            <w:top w:val="none" w:sz="0" w:space="0" w:color="auto"/>
            <w:left w:val="none" w:sz="0" w:space="0" w:color="auto"/>
            <w:bottom w:val="none" w:sz="0" w:space="0" w:color="auto"/>
            <w:right w:val="none" w:sz="0" w:space="0" w:color="auto"/>
          </w:divBdr>
        </w:div>
      </w:divsChild>
    </w:div>
    <w:div w:id="974454844">
      <w:bodyDiv w:val="1"/>
      <w:marLeft w:val="0"/>
      <w:marRight w:val="0"/>
      <w:marTop w:val="0"/>
      <w:marBottom w:val="0"/>
      <w:divBdr>
        <w:top w:val="none" w:sz="0" w:space="0" w:color="auto"/>
        <w:left w:val="none" w:sz="0" w:space="0" w:color="auto"/>
        <w:bottom w:val="none" w:sz="0" w:space="0" w:color="auto"/>
        <w:right w:val="none" w:sz="0" w:space="0" w:color="auto"/>
      </w:divBdr>
    </w:div>
    <w:div w:id="998000965">
      <w:bodyDiv w:val="1"/>
      <w:marLeft w:val="0"/>
      <w:marRight w:val="0"/>
      <w:marTop w:val="0"/>
      <w:marBottom w:val="0"/>
      <w:divBdr>
        <w:top w:val="none" w:sz="0" w:space="0" w:color="auto"/>
        <w:left w:val="none" w:sz="0" w:space="0" w:color="auto"/>
        <w:bottom w:val="none" w:sz="0" w:space="0" w:color="auto"/>
        <w:right w:val="none" w:sz="0" w:space="0" w:color="auto"/>
      </w:divBdr>
      <w:divsChild>
        <w:div w:id="521286241">
          <w:marLeft w:val="0"/>
          <w:marRight w:val="0"/>
          <w:marTop w:val="0"/>
          <w:marBottom w:val="0"/>
          <w:divBdr>
            <w:top w:val="none" w:sz="0" w:space="0" w:color="auto"/>
            <w:left w:val="none" w:sz="0" w:space="0" w:color="auto"/>
            <w:bottom w:val="none" w:sz="0" w:space="0" w:color="auto"/>
            <w:right w:val="none" w:sz="0" w:space="0" w:color="auto"/>
          </w:divBdr>
        </w:div>
      </w:divsChild>
    </w:div>
    <w:div w:id="1099446022">
      <w:bodyDiv w:val="1"/>
      <w:marLeft w:val="0"/>
      <w:marRight w:val="0"/>
      <w:marTop w:val="0"/>
      <w:marBottom w:val="0"/>
      <w:divBdr>
        <w:top w:val="none" w:sz="0" w:space="0" w:color="auto"/>
        <w:left w:val="none" w:sz="0" w:space="0" w:color="auto"/>
        <w:bottom w:val="none" w:sz="0" w:space="0" w:color="auto"/>
        <w:right w:val="none" w:sz="0" w:space="0" w:color="auto"/>
      </w:divBdr>
    </w:div>
    <w:div w:id="1109616577">
      <w:bodyDiv w:val="1"/>
      <w:marLeft w:val="0"/>
      <w:marRight w:val="0"/>
      <w:marTop w:val="0"/>
      <w:marBottom w:val="0"/>
      <w:divBdr>
        <w:top w:val="none" w:sz="0" w:space="0" w:color="auto"/>
        <w:left w:val="none" w:sz="0" w:space="0" w:color="auto"/>
        <w:bottom w:val="none" w:sz="0" w:space="0" w:color="auto"/>
        <w:right w:val="none" w:sz="0" w:space="0" w:color="auto"/>
      </w:divBdr>
    </w:div>
    <w:div w:id="1115053756">
      <w:bodyDiv w:val="1"/>
      <w:marLeft w:val="0"/>
      <w:marRight w:val="0"/>
      <w:marTop w:val="0"/>
      <w:marBottom w:val="0"/>
      <w:divBdr>
        <w:top w:val="none" w:sz="0" w:space="0" w:color="auto"/>
        <w:left w:val="none" w:sz="0" w:space="0" w:color="auto"/>
        <w:bottom w:val="none" w:sz="0" w:space="0" w:color="auto"/>
        <w:right w:val="none" w:sz="0" w:space="0" w:color="auto"/>
      </w:divBdr>
    </w:div>
    <w:div w:id="1148016361">
      <w:bodyDiv w:val="1"/>
      <w:marLeft w:val="0"/>
      <w:marRight w:val="0"/>
      <w:marTop w:val="0"/>
      <w:marBottom w:val="0"/>
      <w:divBdr>
        <w:top w:val="none" w:sz="0" w:space="0" w:color="auto"/>
        <w:left w:val="none" w:sz="0" w:space="0" w:color="auto"/>
        <w:bottom w:val="none" w:sz="0" w:space="0" w:color="auto"/>
        <w:right w:val="none" w:sz="0" w:space="0" w:color="auto"/>
      </w:divBdr>
    </w:div>
    <w:div w:id="1149402278">
      <w:bodyDiv w:val="1"/>
      <w:marLeft w:val="0"/>
      <w:marRight w:val="0"/>
      <w:marTop w:val="0"/>
      <w:marBottom w:val="0"/>
      <w:divBdr>
        <w:top w:val="none" w:sz="0" w:space="0" w:color="auto"/>
        <w:left w:val="none" w:sz="0" w:space="0" w:color="auto"/>
        <w:bottom w:val="none" w:sz="0" w:space="0" w:color="auto"/>
        <w:right w:val="none" w:sz="0" w:space="0" w:color="auto"/>
      </w:divBdr>
    </w:div>
    <w:div w:id="1187863891">
      <w:bodyDiv w:val="1"/>
      <w:marLeft w:val="0"/>
      <w:marRight w:val="0"/>
      <w:marTop w:val="0"/>
      <w:marBottom w:val="0"/>
      <w:divBdr>
        <w:top w:val="none" w:sz="0" w:space="0" w:color="auto"/>
        <w:left w:val="none" w:sz="0" w:space="0" w:color="auto"/>
        <w:bottom w:val="none" w:sz="0" w:space="0" w:color="auto"/>
        <w:right w:val="none" w:sz="0" w:space="0" w:color="auto"/>
      </w:divBdr>
    </w:div>
    <w:div w:id="1205292551">
      <w:bodyDiv w:val="1"/>
      <w:marLeft w:val="0"/>
      <w:marRight w:val="0"/>
      <w:marTop w:val="0"/>
      <w:marBottom w:val="0"/>
      <w:divBdr>
        <w:top w:val="none" w:sz="0" w:space="0" w:color="auto"/>
        <w:left w:val="none" w:sz="0" w:space="0" w:color="auto"/>
        <w:bottom w:val="none" w:sz="0" w:space="0" w:color="auto"/>
        <w:right w:val="none" w:sz="0" w:space="0" w:color="auto"/>
      </w:divBdr>
    </w:div>
    <w:div w:id="1226721522">
      <w:bodyDiv w:val="1"/>
      <w:marLeft w:val="0"/>
      <w:marRight w:val="0"/>
      <w:marTop w:val="0"/>
      <w:marBottom w:val="0"/>
      <w:divBdr>
        <w:top w:val="none" w:sz="0" w:space="0" w:color="auto"/>
        <w:left w:val="none" w:sz="0" w:space="0" w:color="auto"/>
        <w:bottom w:val="none" w:sz="0" w:space="0" w:color="auto"/>
        <w:right w:val="none" w:sz="0" w:space="0" w:color="auto"/>
      </w:divBdr>
    </w:div>
    <w:div w:id="1290474282">
      <w:bodyDiv w:val="1"/>
      <w:marLeft w:val="0"/>
      <w:marRight w:val="0"/>
      <w:marTop w:val="0"/>
      <w:marBottom w:val="0"/>
      <w:divBdr>
        <w:top w:val="none" w:sz="0" w:space="0" w:color="auto"/>
        <w:left w:val="none" w:sz="0" w:space="0" w:color="auto"/>
        <w:bottom w:val="none" w:sz="0" w:space="0" w:color="auto"/>
        <w:right w:val="none" w:sz="0" w:space="0" w:color="auto"/>
      </w:divBdr>
    </w:div>
    <w:div w:id="1306276145">
      <w:bodyDiv w:val="1"/>
      <w:marLeft w:val="0"/>
      <w:marRight w:val="0"/>
      <w:marTop w:val="0"/>
      <w:marBottom w:val="0"/>
      <w:divBdr>
        <w:top w:val="none" w:sz="0" w:space="0" w:color="auto"/>
        <w:left w:val="none" w:sz="0" w:space="0" w:color="auto"/>
        <w:bottom w:val="none" w:sz="0" w:space="0" w:color="auto"/>
        <w:right w:val="none" w:sz="0" w:space="0" w:color="auto"/>
      </w:divBdr>
    </w:div>
    <w:div w:id="1311521100">
      <w:bodyDiv w:val="1"/>
      <w:marLeft w:val="0"/>
      <w:marRight w:val="0"/>
      <w:marTop w:val="0"/>
      <w:marBottom w:val="0"/>
      <w:divBdr>
        <w:top w:val="none" w:sz="0" w:space="0" w:color="auto"/>
        <w:left w:val="none" w:sz="0" w:space="0" w:color="auto"/>
        <w:bottom w:val="none" w:sz="0" w:space="0" w:color="auto"/>
        <w:right w:val="none" w:sz="0" w:space="0" w:color="auto"/>
      </w:divBdr>
    </w:div>
    <w:div w:id="1316763664">
      <w:bodyDiv w:val="1"/>
      <w:marLeft w:val="0"/>
      <w:marRight w:val="0"/>
      <w:marTop w:val="0"/>
      <w:marBottom w:val="0"/>
      <w:divBdr>
        <w:top w:val="none" w:sz="0" w:space="0" w:color="auto"/>
        <w:left w:val="none" w:sz="0" w:space="0" w:color="auto"/>
        <w:bottom w:val="none" w:sz="0" w:space="0" w:color="auto"/>
        <w:right w:val="none" w:sz="0" w:space="0" w:color="auto"/>
      </w:divBdr>
    </w:div>
    <w:div w:id="1342048035">
      <w:bodyDiv w:val="1"/>
      <w:marLeft w:val="0"/>
      <w:marRight w:val="0"/>
      <w:marTop w:val="0"/>
      <w:marBottom w:val="0"/>
      <w:divBdr>
        <w:top w:val="none" w:sz="0" w:space="0" w:color="auto"/>
        <w:left w:val="none" w:sz="0" w:space="0" w:color="auto"/>
        <w:bottom w:val="none" w:sz="0" w:space="0" w:color="auto"/>
        <w:right w:val="none" w:sz="0" w:space="0" w:color="auto"/>
      </w:divBdr>
      <w:divsChild>
        <w:div w:id="103352256">
          <w:marLeft w:val="41"/>
          <w:marRight w:val="41"/>
          <w:marTop w:val="0"/>
          <w:marBottom w:val="0"/>
          <w:divBdr>
            <w:top w:val="none" w:sz="0" w:space="0" w:color="auto"/>
            <w:left w:val="none" w:sz="0" w:space="0" w:color="auto"/>
            <w:bottom w:val="none" w:sz="0" w:space="0" w:color="auto"/>
            <w:right w:val="none" w:sz="0" w:space="0" w:color="auto"/>
          </w:divBdr>
          <w:divsChild>
            <w:div w:id="1865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557988">
      <w:bodyDiv w:val="1"/>
      <w:marLeft w:val="0"/>
      <w:marRight w:val="0"/>
      <w:marTop w:val="0"/>
      <w:marBottom w:val="0"/>
      <w:divBdr>
        <w:top w:val="none" w:sz="0" w:space="0" w:color="auto"/>
        <w:left w:val="none" w:sz="0" w:space="0" w:color="auto"/>
        <w:bottom w:val="none" w:sz="0" w:space="0" w:color="auto"/>
        <w:right w:val="none" w:sz="0" w:space="0" w:color="auto"/>
      </w:divBdr>
    </w:div>
    <w:div w:id="1482036119">
      <w:bodyDiv w:val="1"/>
      <w:marLeft w:val="0"/>
      <w:marRight w:val="0"/>
      <w:marTop w:val="0"/>
      <w:marBottom w:val="0"/>
      <w:divBdr>
        <w:top w:val="none" w:sz="0" w:space="0" w:color="auto"/>
        <w:left w:val="none" w:sz="0" w:space="0" w:color="auto"/>
        <w:bottom w:val="none" w:sz="0" w:space="0" w:color="auto"/>
        <w:right w:val="none" w:sz="0" w:space="0" w:color="auto"/>
      </w:divBdr>
    </w:div>
    <w:div w:id="1496338411">
      <w:bodyDiv w:val="1"/>
      <w:marLeft w:val="0"/>
      <w:marRight w:val="0"/>
      <w:marTop w:val="0"/>
      <w:marBottom w:val="0"/>
      <w:divBdr>
        <w:top w:val="none" w:sz="0" w:space="0" w:color="auto"/>
        <w:left w:val="none" w:sz="0" w:space="0" w:color="auto"/>
        <w:bottom w:val="none" w:sz="0" w:space="0" w:color="auto"/>
        <w:right w:val="none" w:sz="0" w:space="0" w:color="auto"/>
      </w:divBdr>
    </w:div>
    <w:div w:id="1503356400">
      <w:bodyDiv w:val="1"/>
      <w:marLeft w:val="0"/>
      <w:marRight w:val="0"/>
      <w:marTop w:val="0"/>
      <w:marBottom w:val="0"/>
      <w:divBdr>
        <w:top w:val="none" w:sz="0" w:space="0" w:color="auto"/>
        <w:left w:val="none" w:sz="0" w:space="0" w:color="auto"/>
        <w:bottom w:val="none" w:sz="0" w:space="0" w:color="auto"/>
        <w:right w:val="none" w:sz="0" w:space="0" w:color="auto"/>
      </w:divBdr>
    </w:div>
    <w:div w:id="1506439746">
      <w:bodyDiv w:val="1"/>
      <w:marLeft w:val="0"/>
      <w:marRight w:val="0"/>
      <w:marTop w:val="0"/>
      <w:marBottom w:val="0"/>
      <w:divBdr>
        <w:top w:val="none" w:sz="0" w:space="0" w:color="auto"/>
        <w:left w:val="none" w:sz="0" w:space="0" w:color="auto"/>
        <w:bottom w:val="none" w:sz="0" w:space="0" w:color="auto"/>
        <w:right w:val="none" w:sz="0" w:space="0" w:color="auto"/>
      </w:divBdr>
    </w:div>
    <w:div w:id="1528829240">
      <w:bodyDiv w:val="1"/>
      <w:marLeft w:val="0"/>
      <w:marRight w:val="0"/>
      <w:marTop w:val="0"/>
      <w:marBottom w:val="0"/>
      <w:divBdr>
        <w:top w:val="none" w:sz="0" w:space="0" w:color="auto"/>
        <w:left w:val="none" w:sz="0" w:space="0" w:color="auto"/>
        <w:bottom w:val="none" w:sz="0" w:space="0" w:color="auto"/>
        <w:right w:val="none" w:sz="0" w:space="0" w:color="auto"/>
      </w:divBdr>
    </w:div>
    <w:div w:id="1546528545">
      <w:bodyDiv w:val="1"/>
      <w:marLeft w:val="0"/>
      <w:marRight w:val="0"/>
      <w:marTop w:val="0"/>
      <w:marBottom w:val="0"/>
      <w:divBdr>
        <w:top w:val="none" w:sz="0" w:space="0" w:color="auto"/>
        <w:left w:val="none" w:sz="0" w:space="0" w:color="auto"/>
        <w:bottom w:val="none" w:sz="0" w:space="0" w:color="auto"/>
        <w:right w:val="none" w:sz="0" w:space="0" w:color="auto"/>
      </w:divBdr>
    </w:div>
    <w:div w:id="1559124015">
      <w:bodyDiv w:val="1"/>
      <w:marLeft w:val="0"/>
      <w:marRight w:val="0"/>
      <w:marTop w:val="0"/>
      <w:marBottom w:val="0"/>
      <w:divBdr>
        <w:top w:val="none" w:sz="0" w:space="0" w:color="auto"/>
        <w:left w:val="none" w:sz="0" w:space="0" w:color="auto"/>
        <w:bottom w:val="none" w:sz="0" w:space="0" w:color="auto"/>
        <w:right w:val="none" w:sz="0" w:space="0" w:color="auto"/>
      </w:divBdr>
    </w:div>
    <w:div w:id="1614707677">
      <w:bodyDiv w:val="1"/>
      <w:marLeft w:val="0"/>
      <w:marRight w:val="0"/>
      <w:marTop w:val="0"/>
      <w:marBottom w:val="0"/>
      <w:divBdr>
        <w:top w:val="none" w:sz="0" w:space="0" w:color="auto"/>
        <w:left w:val="none" w:sz="0" w:space="0" w:color="auto"/>
        <w:bottom w:val="none" w:sz="0" w:space="0" w:color="auto"/>
        <w:right w:val="none" w:sz="0" w:space="0" w:color="auto"/>
      </w:divBdr>
    </w:div>
    <w:div w:id="1653102934">
      <w:bodyDiv w:val="1"/>
      <w:marLeft w:val="0"/>
      <w:marRight w:val="0"/>
      <w:marTop w:val="0"/>
      <w:marBottom w:val="0"/>
      <w:divBdr>
        <w:top w:val="none" w:sz="0" w:space="0" w:color="auto"/>
        <w:left w:val="none" w:sz="0" w:space="0" w:color="auto"/>
        <w:bottom w:val="none" w:sz="0" w:space="0" w:color="auto"/>
        <w:right w:val="none" w:sz="0" w:space="0" w:color="auto"/>
      </w:divBdr>
    </w:div>
    <w:div w:id="1667512369">
      <w:bodyDiv w:val="1"/>
      <w:marLeft w:val="0"/>
      <w:marRight w:val="0"/>
      <w:marTop w:val="0"/>
      <w:marBottom w:val="0"/>
      <w:divBdr>
        <w:top w:val="none" w:sz="0" w:space="0" w:color="auto"/>
        <w:left w:val="none" w:sz="0" w:space="0" w:color="auto"/>
        <w:bottom w:val="none" w:sz="0" w:space="0" w:color="auto"/>
        <w:right w:val="none" w:sz="0" w:space="0" w:color="auto"/>
      </w:divBdr>
    </w:div>
    <w:div w:id="1683123862">
      <w:bodyDiv w:val="1"/>
      <w:marLeft w:val="0"/>
      <w:marRight w:val="0"/>
      <w:marTop w:val="0"/>
      <w:marBottom w:val="0"/>
      <w:divBdr>
        <w:top w:val="none" w:sz="0" w:space="0" w:color="auto"/>
        <w:left w:val="none" w:sz="0" w:space="0" w:color="auto"/>
        <w:bottom w:val="none" w:sz="0" w:space="0" w:color="auto"/>
        <w:right w:val="none" w:sz="0" w:space="0" w:color="auto"/>
      </w:divBdr>
    </w:div>
    <w:div w:id="1683238080">
      <w:bodyDiv w:val="1"/>
      <w:marLeft w:val="0"/>
      <w:marRight w:val="0"/>
      <w:marTop w:val="0"/>
      <w:marBottom w:val="0"/>
      <w:divBdr>
        <w:top w:val="none" w:sz="0" w:space="0" w:color="auto"/>
        <w:left w:val="none" w:sz="0" w:space="0" w:color="auto"/>
        <w:bottom w:val="none" w:sz="0" w:space="0" w:color="auto"/>
        <w:right w:val="none" w:sz="0" w:space="0" w:color="auto"/>
      </w:divBdr>
    </w:div>
    <w:div w:id="1724980940">
      <w:bodyDiv w:val="1"/>
      <w:marLeft w:val="0"/>
      <w:marRight w:val="0"/>
      <w:marTop w:val="0"/>
      <w:marBottom w:val="0"/>
      <w:divBdr>
        <w:top w:val="none" w:sz="0" w:space="0" w:color="auto"/>
        <w:left w:val="none" w:sz="0" w:space="0" w:color="auto"/>
        <w:bottom w:val="none" w:sz="0" w:space="0" w:color="auto"/>
        <w:right w:val="none" w:sz="0" w:space="0" w:color="auto"/>
      </w:divBdr>
    </w:div>
    <w:div w:id="1725177146">
      <w:bodyDiv w:val="1"/>
      <w:marLeft w:val="0"/>
      <w:marRight w:val="0"/>
      <w:marTop w:val="0"/>
      <w:marBottom w:val="0"/>
      <w:divBdr>
        <w:top w:val="none" w:sz="0" w:space="0" w:color="auto"/>
        <w:left w:val="none" w:sz="0" w:space="0" w:color="auto"/>
        <w:bottom w:val="none" w:sz="0" w:space="0" w:color="auto"/>
        <w:right w:val="none" w:sz="0" w:space="0" w:color="auto"/>
      </w:divBdr>
      <w:divsChild>
        <w:div w:id="1334845275">
          <w:marLeft w:val="0"/>
          <w:marRight w:val="0"/>
          <w:marTop w:val="0"/>
          <w:marBottom w:val="0"/>
          <w:divBdr>
            <w:top w:val="none" w:sz="0" w:space="0" w:color="auto"/>
            <w:left w:val="none" w:sz="0" w:space="0" w:color="auto"/>
            <w:bottom w:val="none" w:sz="0" w:space="0" w:color="auto"/>
            <w:right w:val="none" w:sz="0" w:space="0" w:color="auto"/>
          </w:divBdr>
          <w:divsChild>
            <w:div w:id="45765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851638">
      <w:bodyDiv w:val="1"/>
      <w:marLeft w:val="0"/>
      <w:marRight w:val="0"/>
      <w:marTop w:val="0"/>
      <w:marBottom w:val="0"/>
      <w:divBdr>
        <w:top w:val="none" w:sz="0" w:space="0" w:color="auto"/>
        <w:left w:val="none" w:sz="0" w:space="0" w:color="auto"/>
        <w:bottom w:val="none" w:sz="0" w:space="0" w:color="auto"/>
        <w:right w:val="none" w:sz="0" w:space="0" w:color="auto"/>
      </w:divBdr>
    </w:div>
    <w:div w:id="1745445783">
      <w:bodyDiv w:val="1"/>
      <w:marLeft w:val="0"/>
      <w:marRight w:val="0"/>
      <w:marTop w:val="0"/>
      <w:marBottom w:val="0"/>
      <w:divBdr>
        <w:top w:val="none" w:sz="0" w:space="0" w:color="auto"/>
        <w:left w:val="none" w:sz="0" w:space="0" w:color="auto"/>
        <w:bottom w:val="none" w:sz="0" w:space="0" w:color="auto"/>
        <w:right w:val="none" w:sz="0" w:space="0" w:color="auto"/>
      </w:divBdr>
    </w:div>
    <w:div w:id="1750150264">
      <w:bodyDiv w:val="1"/>
      <w:marLeft w:val="0"/>
      <w:marRight w:val="0"/>
      <w:marTop w:val="0"/>
      <w:marBottom w:val="0"/>
      <w:divBdr>
        <w:top w:val="none" w:sz="0" w:space="0" w:color="auto"/>
        <w:left w:val="none" w:sz="0" w:space="0" w:color="auto"/>
        <w:bottom w:val="none" w:sz="0" w:space="0" w:color="auto"/>
        <w:right w:val="none" w:sz="0" w:space="0" w:color="auto"/>
      </w:divBdr>
    </w:div>
    <w:div w:id="1753551332">
      <w:bodyDiv w:val="1"/>
      <w:marLeft w:val="0"/>
      <w:marRight w:val="0"/>
      <w:marTop w:val="0"/>
      <w:marBottom w:val="0"/>
      <w:divBdr>
        <w:top w:val="none" w:sz="0" w:space="0" w:color="auto"/>
        <w:left w:val="none" w:sz="0" w:space="0" w:color="auto"/>
        <w:bottom w:val="none" w:sz="0" w:space="0" w:color="auto"/>
        <w:right w:val="none" w:sz="0" w:space="0" w:color="auto"/>
      </w:divBdr>
    </w:div>
    <w:div w:id="1767966971">
      <w:bodyDiv w:val="1"/>
      <w:marLeft w:val="0"/>
      <w:marRight w:val="0"/>
      <w:marTop w:val="0"/>
      <w:marBottom w:val="0"/>
      <w:divBdr>
        <w:top w:val="none" w:sz="0" w:space="0" w:color="auto"/>
        <w:left w:val="none" w:sz="0" w:space="0" w:color="auto"/>
        <w:bottom w:val="none" w:sz="0" w:space="0" w:color="auto"/>
        <w:right w:val="none" w:sz="0" w:space="0" w:color="auto"/>
      </w:divBdr>
    </w:div>
    <w:div w:id="1769427508">
      <w:bodyDiv w:val="1"/>
      <w:marLeft w:val="0"/>
      <w:marRight w:val="0"/>
      <w:marTop w:val="0"/>
      <w:marBottom w:val="0"/>
      <w:divBdr>
        <w:top w:val="none" w:sz="0" w:space="0" w:color="auto"/>
        <w:left w:val="none" w:sz="0" w:space="0" w:color="auto"/>
        <w:bottom w:val="none" w:sz="0" w:space="0" w:color="auto"/>
        <w:right w:val="none" w:sz="0" w:space="0" w:color="auto"/>
      </w:divBdr>
    </w:div>
    <w:div w:id="1778021864">
      <w:bodyDiv w:val="1"/>
      <w:marLeft w:val="0"/>
      <w:marRight w:val="0"/>
      <w:marTop w:val="0"/>
      <w:marBottom w:val="0"/>
      <w:divBdr>
        <w:top w:val="none" w:sz="0" w:space="0" w:color="auto"/>
        <w:left w:val="none" w:sz="0" w:space="0" w:color="auto"/>
        <w:bottom w:val="none" w:sz="0" w:space="0" w:color="auto"/>
        <w:right w:val="none" w:sz="0" w:space="0" w:color="auto"/>
      </w:divBdr>
    </w:div>
    <w:div w:id="1840846062">
      <w:bodyDiv w:val="1"/>
      <w:marLeft w:val="0"/>
      <w:marRight w:val="0"/>
      <w:marTop w:val="0"/>
      <w:marBottom w:val="0"/>
      <w:divBdr>
        <w:top w:val="none" w:sz="0" w:space="0" w:color="auto"/>
        <w:left w:val="none" w:sz="0" w:space="0" w:color="auto"/>
        <w:bottom w:val="none" w:sz="0" w:space="0" w:color="auto"/>
        <w:right w:val="none" w:sz="0" w:space="0" w:color="auto"/>
      </w:divBdr>
    </w:div>
    <w:div w:id="1867013535">
      <w:bodyDiv w:val="1"/>
      <w:marLeft w:val="0"/>
      <w:marRight w:val="0"/>
      <w:marTop w:val="0"/>
      <w:marBottom w:val="0"/>
      <w:divBdr>
        <w:top w:val="none" w:sz="0" w:space="0" w:color="auto"/>
        <w:left w:val="none" w:sz="0" w:space="0" w:color="auto"/>
        <w:bottom w:val="none" w:sz="0" w:space="0" w:color="auto"/>
        <w:right w:val="none" w:sz="0" w:space="0" w:color="auto"/>
      </w:divBdr>
    </w:div>
    <w:div w:id="1927419698">
      <w:bodyDiv w:val="1"/>
      <w:marLeft w:val="0"/>
      <w:marRight w:val="0"/>
      <w:marTop w:val="0"/>
      <w:marBottom w:val="0"/>
      <w:divBdr>
        <w:top w:val="none" w:sz="0" w:space="0" w:color="auto"/>
        <w:left w:val="none" w:sz="0" w:space="0" w:color="auto"/>
        <w:bottom w:val="none" w:sz="0" w:space="0" w:color="auto"/>
        <w:right w:val="none" w:sz="0" w:space="0" w:color="auto"/>
      </w:divBdr>
    </w:div>
    <w:div w:id="1990401659">
      <w:bodyDiv w:val="1"/>
      <w:marLeft w:val="0"/>
      <w:marRight w:val="0"/>
      <w:marTop w:val="0"/>
      <w:marBottom w:val="0"/>
      <w:divBdr>
        <w:top w:val="none" w:sz="0" w:space="0" w:color="auto"/>
        <w:left w:val="none" w:sz="0" w:space="0" w:color="auto"/>
        <w:bottom w:val="none" w:sz="0" w:space="0" w:color="auto"/>
        <w:right w:val="none" w:sz="0" w:space="0" w:color="auto"/>
      </w:divBdr>
    </w:div>
    <w:div w:id="2038894860">
      <w:bodyDiv w:val="1"/>
      <w:marLeft w:val="0"/>
      <w:marRight w:val="0"/>
      <w:marTop w:val="0"/>
      <w:marBottom w:val="0"/>
      <w:divBdr>
        <w:top w:val="none" w:sz="0" w:space="0" w:color="auto"/>
        <w:left w:val="none" w:sz="0" w:space="0" w:color="auto"/>
        <w:bottom w:val="none" w:sz="0" w:space="0" w:color="auto"/>
        <w:right w:val="none" w:sz="0" w:space="0" w:color="auto"/>
      </w:divBdr>
    </w:div>
    <w:div w:id="2043968850">
      <w:bodyDiv w:val="1"/>
      <w:marLeft w:val="0"/>
      <w:marRight w:val="0"/>
      <w:marTop w:val="0"/>
      <w:marBottom w:val="0"/>
      <w:divBdr>
        <w:top w:val="none" w:sz="0" w:space="0" w:color="auto"/>
        <w:left w:val="none" w:sz="0" w:space="0" w:color="auto"/>
        <w:bottom w:val="none" w:sz="0" w:space="0" w:color="auto"/>
        <w:right w:val="none" w:sz="0" w:space="0" w:color="auto"/>
      </w:divBdr>
      <w:divsChild>
        <w:div w:id="158814874">
          <w:marLeft w:val="0"/>
          <w:marRight w:val="0"/>
          <w:marTop w:val="0"/>
          <w:marBottom w:val="0"/>
          <w:divBdr>
            <w:top w:val="none" w:sz="0" w:space="0" w:color="auto"/>
            <w:left w:val="none" w:sz="0" w:space="0" w:color="auto"/>
            <w:bottom w:val="none" w:sz="0" w:space="0" w:color="auto"/>
            <w:right w:val="none" w:sz="0" w:space="0" w:color="auto"/>
          </w:divBdr>
        </w:div>
      </w:divsChild>
    </w:div>
    <w:div w:id="2103143474">
      <w:bodyDiv w:val="1"/>
      <w:marLeft w:val="0"/>
      <w:marRight w:val="0"/>
      <w:marTop w:val="0"/>
      <w:marBottom w:val="0"/>
      <w:divBdr>
        <w:top w:val="none" w:sz="0" w:space="0" w:color="auto"/>
        <w:left w:val="none" w:sz="0" w:space="0" w:color="auto"/>
        <w:bottom w:val="none" w:sz="0" w:space="0" w:color="auto"/>
        <w:right w:val="none" w:sz="0" w:space="0" w:color="auto"/>
      </w:divBdr>
    </w:div>
    <w:div w:id="2105223333">
      <w:bodyDiv w:val="1"/>
      <w:marLeft w:val="0"/>
      <w:marRight w:val="0"/>
      <w:marTop w:val="0"/>
      <w:marBottom w:val="0"/>
      <w:divBdr>
        <w:top w:val="none" w:sz="0" w:space="0" w:color="auto"/>
        <w:left w:val="none" w:sz="0" w:space="0" w:color="auto"/>
        <w:bottom w:val="none" w:sz="0" w:space="0" w:color="auto"/>
        <w:right w:val="none" w:sz="0" w:space="0" w:color="auto"/>
      </w:divBdr>
    </w:div>
    <w:div w:id="2114323024">
      <w:bodyDiv w:val="1"/>
      <w:marLeft w:val="0"/>
      <w:marRight w:val="0"/>
      <w:marTop w:val="0"/>
      <w:marBottom w:val="0"/>
      <w:divBdr>
        <w:top w:val="none" w:sz="0" w:space="0" w:color="auto"/>
        <w:left w:val="none" w:sz="0" w:space="0" w:color="auto"/>
        <w:bottom w:val="none" w:sz="0" w:space="0" w:color="auto"/>
        <w:right w:val="none" w:sz="0" w:space="0" w:color="auto"/>
      </w:divBdr>
      <w:divsChild>
        <w:div w:id="1680959217">
          <w:marLeft w:val="0"/>
          <w:marRight w:val="0"/>
          <w:marTop w:val="0"/>
          <w:marBottom w:val="0"/>
          <w:divBdr>
            <w:top w:val="none" w:sz="0" w:space="0" w:color="auto"/>
            <w:left w:val="none" w:sz="0" w:space="0" w:color="auto"/>
            <w:bottom w:val="none" w:sz="0" w:space="0" w:color="auto"/>
            <w:right w:val="none" w:sz="0" w:space="0" w:color="auto"/>
          </w:divBdr>
        </w:div>
      </w:divsChild>
    </w:div>
    <w:div w:id="211913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oca.ro/?p=535" TargetMode="External"/><Relationship Id="rId18" Type="http://schemas.microsoft.com/office/2018/08/relationships/commentsExtensible" Target="commentsExtensi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mailto:fisedeproiect@poca.r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poca.r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839FEE-716E-4074-83CA-B3C0F704D318}">
  <ds:schemaRefs>
    <ds:schemaRef ds:uri="http://schemas.openxmlformats.org/officeDocument/2006/bibliography"/>
  </ds:schemaRefs>
</ds:datastoreItem>
</file>

<file path=customXml/itemProps2.xml><?xml version="1.0" encoding="utf-8"?>
<ds:datastoreItem xmlns:ds="http://schemas.openxmlformats.org/officeDocument/2006/customXml" ds:itemID="{A1623CCC-1420-458C-BFC4-01162F42A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21</Pages>
  <Words>7323</Words>
  <Characters>42474</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49698</CharactersWithSpaces>
  <SharedDoc>false</SharedDoc>
  <HLinks>
    <vt:vector size="198" baseType="variant">
      <vt:variant>
        <vt:i4>8126504</vt:i4>
      </vt:variant>
      <vt:variant>
        <vt:i4>174</vt:i4>
      </vt:variant>
      <vt:variant>
        <vt:i4>0</vt:i4>
      </vt:variant>
      <vt:variant>
        <vt:i4>5</vt:i4>
      </vt:variant>
      <vt:variant>
        <vt:lpwstr>http://www.fonduri-ue.ro/mysmis</vt:lpwstr>
      </vt:variant>
      <vt:variant>
        <vt:lpwstr/>
      </vt:variant>
      <vt:variant>
        <vt:i4>5177447</vt:i4>
      </vt:variant>
      <vt:variant>
        <vt:i4>171</vt:i4>
      </vt:variant>
      <vt:variant>
        <vt:i4>0</vt:i4>
      </vt:variant>
      <vt:variant>
        <vt:i4>5</vt:i4>
      </vt:variant>
      <vt:variant>
        <vt:lpwstr>mailto:fisedeproiect@poca.ro</vt:lpwstr>
      </vt:variant>
      <vt:variant>
        <vt:lpwstr/>
      </vt:variant>
      <vt:variant>
        <vt:i4>65567</vt:i4>
      </vt:variant>
      <vt:variant>
        <vt:i4>168</vt:i4>
      </vt:variant>
      <vt:variant>
        <vt:i4>0</vt:i4>
      </vt:variant>
      <vt:variant>
        <vt:i4>5</vt:i4>
      </vt:variant>
      <vt:variant>
        <vt:lpwstr>http://poca.ro/implementare-proiecte/ghidul-beneficiarului-privind-abordarea-principiilor-orizontale-la-nivelul-proiectelor-finantate-din-programul-operational-capacitate-administrativa-2014-2020/</vt:lpwstr>
      </vt:variant>
      <vt:variant>
        <vt:lpwstr/>
      </vt:variant>
      <vt:variant>
        <vt:i4>7798892</vt:i4>
      </vt:variant>
      <vt:variant>
        <vt:i4>165</vt:i4>
      </vt:variant>
      <vt:variant>
        <vt:i4>0</vt:i4>
      </vt:variant>
      <vt:variant>
        <vt:i4>5</vt:i4>
      </vt:variant>
      <vt:variant>
        <vt:lpwstr>http://poca.ro/cadru-strategic/lista-operatiunilor-selectate-si-finantate/</vt:lpwstr>
      </vt:variant>
      <vt:variant>
        <vt:lpwstr/>
      </vt:variant>
      <vt:variant>
        <vt:i4>1769473</vt:i4>
      </vt:variant>
      <vt:variant>
        <vt:i4>162</vt:i4>
      </vt:variant>
      <vt:variant>
        <vt:i4>0</vt:i4>
      </vt:variant>
      <vt:variant>
        <vt:i4>5</vt:i4>
      </vt:variant>
      <vt:variant>
        <vt:lpwstr>http://ec.europa.eu/sfc/en/2014/support-ms/mon-guide</vt:lpwstr>
      </vt:variant>
      <vt:variant>
        <vt:lpwstr/>
      </vt:variant>
      <vt:variant>
        <vt:i4>7340140</vt:i4>
      </vt:variant>
      <vt:variant>
        <vt:i4>156</vt:i4>
      </vt:variant>
      <vt:variant>
        <vt:i4>0</vt:i4>
      </vt:variant>
      <vt:variant>
        <vt:i4>5</vt:i4>
      </vt:variant>
      <vt:variant>
        <vt:lpwstr>http://poca.ro/cadru-strategic/strategii-nationale/</vt:lpwstr>
      </vt:variant>
      <vt:variant>
        <vt:lpwstr/>
      </vt:variant>
      <vt:variant>
        <vt:i4>7340140</vt:i4>
      </vt:variant>
      <vt:variant>
        <vt:i4>153</vt:i4>
      </vt:variant>
      <vt:variant>
        <vt:i4>0</vt:i4>
      </vt:variant>
      <vt:variant>
        <vt:i4>5</vt:i4>
      </vt:variant>
      <vt:variant>
        <vt:lpwstr>http://poca.ro/cadru-strategic/strategii-nationale/</vt:lpwstr>
      </vt:variant>
      <vt:variant>
        <vt:lpwstr/>
      </vt:variant>
      <vt:variant>
        <vt:i4>1310773</vt:i4>
      </vt:variant>
      <vt:variant>
        <vt:i4>146</vt:i4>
      </vt:variant>
      <vt:variant>
        <vt:i4>0</vt:i4>
      </vt:variant>
      <vt:variant>
        <vt:i4>5</vt:i4>
      </vt:variant>
      <vt:variant>
        <vt:lpwstr/>
      </vt:variant>
      <vt:variant>
        <vt:lpwstr>_Toc510173708</vt:lpwstr>
      </vt:variant>
      <vt:variant>
        <vt:i4>1310773</vt:i4>
      </vt:variant>
      <vt:variant>
        <vt:i4>140</vt:i4>
      </vt:variant>
      <vt:variant>
        <vt:i4>0</vt:i4>
      </vt:variant>
      <vt:variant>
        <vt:i4>5</vt:i4>
      </vt:variant>
      <vt:variant>
        <vt:lpwstr/>
      </vt:variant>
      <vt:variant>
        <vt:lpwstr>_Toc510173707</vt:lpwstr>
      </vt:variant>
      <vt:variant>
        <vt:i4>1310773</vt:i4>
      </vt:variant>
      <vt:variant>
        <vt:i4>134</vt:i4>
      </vt:variant>
      <vt:variant>
        <vt:i4>0</vt:i4>
      </vt:variant>
      <vt:variant>
        <vt:i4>5</vt:i4>
      </vt:variant>
      <vt:variant>
        <vt:lpwstr/>
      </vt:variant>
      <vt:variant>
        <vt:lpwstr>_Toc510173706</vt:lpwstr>
      </vt:variant>
      <vt:variant>
        <vt:i4>1310773</vt:i4>
      </vt:variant>
      <vt:variant>
        <vt:i4>128</vt:i4>
      </vt:variant>
      <vt:variant>
        <vt:i4>0</vt:i4>
      </vt:variant>
      <vt:variant>
        <vt:i4>5</vt:i4>
      </vt:variant>
      <vt:variant>
        <vt:lpwstr/>
      </vt:variant>
      <vt:variant>
        <vt:lpwstr>_Toc510173705</vt:lpwstr>
      </vt:variant>
      <vt:variant>
        <vt:i4>1310773</vt:i4>
      </vt:variant>
      <vt:variant>
        <vt:i4>122</vt:i4>
      </vt:variant>
      <vt:variant>
        <vt:i4>0</vt:i4>
      </vt:variant>
      <vt:variant>
        <vt:i4>5</vt:i4>
      </vt:variant>
      <vt:variant>
        <vt:lpwstr/>
      </vt:variant>
      <vt:variant>
        <vt:lpwstr>_Toc510173704</vt:lpwstr>
      </vt:variant>
      <vt:variant>
        <vt:i4>1310773</vt:i4>
      </vt:variant>
      <vt:variant>
        <vt:i4>116</vt:i4>
      </vt:variant>
      <vt:variant>
        <vt:i4>0</vt:i4>
      </vt:variant>
      <vt:variant>
        <vt:i4>5</vt:i4>
      </vt:variant>
      <vt:variant>
        <vt:lpwstr/>
      </vt:variant>
      <vt:variant>
        <vt:lpwstr>_Toc510173703</vt:lpwstr>
      </vt:variant>
      <vt:variant>
        <vt:i4>1310773</vt:i4>
      </vt:variant>
      <vt:variant>
        <vt:i4>110</vt:i4>
      </vt:variant>
      <vt:variant>
        <vt:i4>0</vt:i4>
      </vt:variant>
      <vt:variant>
        <vt:i4>5</vt:i4>
      </vt:variant>
      <vt:variant>
        <vt:lpwstr/>
      </vt:variant>
      <vt:variant>
        <vt:lpwstr>_Toc510173702</vt:lpwstr>
      </vt:variant>
      <vt:variant>
        <vt:i4>1310773</vt:i4>
      </vt:variant>
      <vt:variant>
        <vt:i4>104</vt:i4>
      </vt:variant>
      <vt:variant>
        <vt:i4>0</vt:i4>
      </vt:variant>
      <vt:variant>
        <vt:i4>5</vt:i4>
      </vt:variant>
      <vt:variant>
        <vt:lpwstr/>
      </vt:variant>
      <vt:variant>
        <vt:lpwstr>_Toc510173701</vt:lpwstr>
      </vt:variant>
      <vt:variant>
        <vt:i4>1310773</vt:i4>
      </vt:variant>
      <vt:variant>
        <vt:i4>98</vt:i4>
      </vt:variant>
      <vt:variant>
        <vt:i4>0</vt:i4>
      </vt:variant>
      <vt:variant>
        <vt:i4>5</vt:i4>
      </vt:variant>
      <vt:variant>
        <vt:lpwstr/>
      </vt:variant>
      <vt:variant>
        <vt:lpwstr>_Toc510173700</vt:lpwstr>
      </vt:variant>
      <vt:variant>
        <vt:i4>1900596</vt:i4>
      </vt:variant>
      <vt:variant>
        <vt:i4>92</vt:i4>
      </vt:variant>
      <vt:variant>
        <vt:i4>0</vt:i4>
      </vt:variant>
      <vt:variant>
        <vt:i4>5</vt:i4>
      </vt:variant>
      <vt:variant>
        <vt:lpwstr/>
      </vt:variant>
      <vt:variant>
        <vt:lpwstr>_Toc510173699</vt:lpwstr>
      </vt:variant>
      <vt:variant>
        <vt:i4>1900596</vt:i4>
      </vt:variant>
      <vt:variant>
        <vt:i4>86</vt:i4>
      </vt:variant>
      <vt:variant>
        <vt:i4>0</vt:i4>
      </vt:variant>
      <vt:variant>
        <vt:i4>5</vt:i4>
      </vt:variant>
      <vt:variant>
        <vt:lpwstr/>
      </vt:variant>
      <vt:variant>
        <vt:lpwstr>_Toc510173698</vt:lpwstr>
      </vt:variant>
      <vt:variant>
        <vt:i4>1900596</vt:i4>
      </vt:variant>
      <vt:variant>
        <vt:i4>80</vt:i4>
      </vt:variant>
      <vt:variant>
        <vt:i4>0</vt:i4>
      </vt:variant>
      <vt:variant>
        <vt:i4>5</vt:i4>
      </vt:variant>
      <vt:variant>
        <vt:lpwstr/>
      </vt:variant>
      <vt:variant>
        <vt:lpwstr>_Toc510173697</vt:lpwstr>
      </vt:variant>
      <vt:variant>
        <vt:i4>1900596</vt:i4>
      </vt:variant>
      <vt:variant>
        <vt:i4>74</vt:i4>
      </vt:variant>
      <vt:variant>
        <vt:i4>0</vt:i4>
      </vt:variant>
      <vt:variant>
        <vt:i4>5</vt:i4>
      </vt:variant>
      <vt:variant>
        <vt:lpwstr/>
      </vt:variant>
      <vt:variant>
        <vt:lpwstr>_Toc510173696</vt:lpwstr>
      </vt:variant>
      <vt:variant>
        <vt:i4>1900596</vt:i4>
      </vt:variant>
      <vt:variant>
        <vt:i4>68</vt:i4>
      </vt:variant>
      <vt:variant>
        <vt:i4>0</vt:i4>
      </vt:variant>
      <vt:variant>
        <vt:i4>5</vt:i4>
      </vt:variant>
      <vt:variant>
        <vt:lpwstr/>
      </vt:variant>
      <vt:variant>
        <vt:lpwstr>_Toc510173695</vt:lpwstr>
      </vt:variant>
      <vt:variant>
        <vt:i4>1900596</vt:i4>
      </vt:variant>
      <vt:variant>
        <vt:i4>62</vt:i4>
      </vt:variant>
      <vt:variant>
        <vt:i4>0</vt:i4>
      </vt:variant>
      <vt:variant>
        <vt:i4>5</vt:i4>
      </vt:variant>
      <vt:variant>
        <vt:lpwstr/>
      </vt:variant>
      <vt:variant>
        <vt:lpwstr>_Toc510173694</vt:lpwstr>
      </vt:variant>
      <vt:variant>
        <vt:i4>1900596</vt:i4>
      </vt:variant>
      <vt:variant>
        <vt:i4>56</vt:i4>
      </vt:variant>
      <vt:variant>
        <vt:i4>0</vt:i4>
      </vt:variant>
      <vt:variant>
        <vt:i4>5</vt:i4>
      </vt:variant>
      <vt:variant>
        <vt:lpwstr/>
      </vt:variant>
      <vt:variant>
        <vt:lpwstr>_Toc510173693</vt:lpwstr>
      </vt:variant>
      <vt:variant>
        <vt:i4>1900596</vt:i4>
      </vt:variant>
      <vt:variant>
        <vt:i4>50</vt:i4>
      </vt:variant>
      <vt:variant>
        <vt:i4>0</vt:i4>
      </vt:variant>
      <vt:variant>
        <vt:i4>5</vt:i4>
      </vt:variant>
      <vt:variant>
        <vt:lpwstr/>
      </vt:variant>
      <vt:variant>
        <vt:lpwstr>_Toc510173692</vt:lpwstr>
      </vt:variant>
      <vt:variant>
        <vt:i4>1900596</vt:i4>
      </vt:variant>
      <vt:variant>
        <vt:i4>44</vt:i4>
      </vt:variant>
      <vt:variant>
        <vt:i4>0</vt:i4>
      </vt:variant>
      <vt:variant>
        <vt:i4>5</vt:i4>
      </vt:variant>
      <vt:variant>
        <vt:lpwstr/>
      </vt:variant>
      <vt:variant>
        <vt:lpwstr>_Toc510173691</vt:lpwstr>
      </vt:variant>
      <vt:variant>
        <vt:i4>1900596</vt:i4>
      </vt:variant>
      <vt:variant>
        <vt:i4>38</vt:i4>
      </vt:variant>
      <vt:variant>
        <vt:i4>0</vt:i4>
      </vt:variant>
      <vt:variant>
        <vt:i4>5</vt:i4>
      </vt:variant>
      <vt:variant>
        <vt:lpwstr/>
      </vt:variant>
      <vt:variant>
        <vt:lpwstr>_Toc510173690</vt:lpwstr>
      </vt:variant>
      <vt:variant>
        <vt:i4>1835060</vt:i4>
      </vt:variant>
      <vt:variant>
        <vt:i4>32</vt:i4>
      </vt:variant>
      <vt:variant>
        <vt:i4>0</vt:i4>
      </vt:variant>
      <vt:variant>
        <vt:i4>5</vt:i4>
      </vt:variant>
      <vt:variant>
        <vt:lpwstr/>
      </vt:variant>
      <vt:variant>
        <vt:lpwstr>_Toc510173689</vt:lpwstr>
      </vt:variant>
      <vt:variant>
        <vt:i4>1835060</vt:i4>
      </vt:variant>
      <vt:variant>
        <vt:i4>26</vt:i4>
      </vt:variant>
      <vt:variant>
        <vt:i4>0</vt:i4>
      </vt:variant>
      <vt:variant>
        <vt:i4>5</vt:i4>
      </vt:variant>
      <vt:variant>
        <vt:lpwstr/>
      </vt:variant>
      <vt:variant>
        <vt:lpwstr>_Toc510173688</vt:lpwstr>
      </vt:variant>
      <vt:variant>
        <vt:i4>1835060</vt:i4>
      </vt:variant>
      <vt:variant>
        <vt:i4>20</vt:i4>
      </vt:variant>
      <vt:variant>
        <vt:i4>0</vt:i4>
      </vt:variant>
      <vt:variant>
        <vt:i4>5</vt:i4>
      </vt:variant>
      <vt:variant>
        <vt:lpwstr/>
      </vt:variant>
      <vt:variant>
        <vt:lpwstr>_Toc510173687</vt:lpwstr>
      </vt:variant>
      <vt:variant>
        <vt:i4>1835060</vt:i4>
      </vt:variant>
      <vt:variant>
        <vt:i4>14</vt:i4>
      </vt:variant>
      <vt:variant>
        <vt:i4>0</vt:i4>
      </vt:variant>
      <vt:variant>
        <vt:i4>5</vt:i4>
      </vt:variant>
      <vt:variant>
        <vt:lpwstr/>
      </vt:variant>
      <vt:variant>
        <vt:lpwstr>_Toc510173686</vt:lpwstr>
      </vt:variant>
      <vt:variant>
        <vt:i4>1835060</vt:i4>
      </vt:variant>
      <vt:variant>
        <vt:i4>8</vt:i4>
      </vt:variant>
      <vt:variant>
        <vt:i4>0</vt:i4>
      </vt:variant>
      <vt:variant>
        <vt:i4>5</vt:i4>
      </vt:variant>
      <vt:variant>
        <vt:lpwstr/>
      </vt:variant>
      <vt:variant>
        <vt:lpwstr>_Toc510173685</vt:lpwstr>
      </vt:variant>
      <vt:variant>
        <vt:i4>1835060</vt:i4>
      </vt:variant>
      <vt:variant>
        <vt:i4>2</vt:i4>
      </vt:variant>
      <vt:variant>
        <vt:i4>0</vt:i4>
      </vt:variant>
      <vt:variant>
        <vt:i4>5</vt:i4>
      </vt:variant>
      <vt:variant>
        <vt:lpwstr/>
      </vt:variant>
      <vt:variant>
        <vt:lpwstr>_Toc510173684</vt:lpwstr>
      </vt:variant>
      <vt:variant>
        <vt:i4>7929900</vt:i4>
      </vt:variant>
      <vt:variant>
        <vt:i4>0</vt:i4>
      </vt:variant>
      <vt:variant>
        <vt:i4>0</vt:i4>
      </vt:variant>
      <vt:variant>
        <vt:i4>5</vt:i4>
      </vt:variant>
      <vt:variant>
        <vt:lpwstr>http://www.poca.ro/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gabriela.fetche</dc:creator>
  <cp:lastModifiedBy>Claudia Vasilca</cp:lastModifiedBy>
  <cp:revision>5</cp:revision>
  <cp:lastPrinted>2023-07-03T11:55:00Z</cp:lastPrinted>
  <dcterms:created xsi:type="dcterms:W3CDTF">2023-10-02T11:28:00Z</dcterms:created>
  <dcterms:modified xsi:type="dcterms:W3CDTF">2023-10-03T11:31:00Z</dcterms:modified>
</cp:coreProperties>
</file>